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F3809" w14:textId="77777777" w:rsidR="006E3FC0" w:rsidRPr="007719DF" w:rsidRDefault="006E3FC0" w:rsidP="00BD3E29">
      <w:pPr>
        <w:keepNext/>
        <w:spacing w:line="312" w:lineRule="auto"/>
        <w:jc w:val="center"/>
        <w:rPr>
          <w:rFonts w:ascii="Segoe UI" w:hAnsi="Segoe UI" w:cs="Segoe UI"/>
          <w:lang w:val="en-US"/>
        </w:rPr>
      </w:pPr>
    </w:p>
    <w:p w14:paraId="3BA58BA2" w14:textId="77777777" w:rsidR="00293F90" w:rsidRPr="006F253F" w:rsidRDefault="00293F90">
      <w:pPr>
        <w:keepNext/>
        <w:spacing w:after="120"/>
        <w:rPr>
          <w:rFonts w:ascii="Segoe UI" w:hAnsi="Segoe UI" w:cs="Segoe UI"/>
        </w:rPr>
      </w:pPr>
    </w:p>
    <w:p w14:paraId="58EAA1F0" w14:textId="77777777" w:rsidR="00E24E4D" w:rsidRPr="006F253F" w:rsidRDefault="00E24E4D">
      <w:pPr>
        <w:keepNext/>
        <w:spacing w:after="120"/>
        <w:rPr>
          <w:rFonts w:ascii="Segoe UI" w:hAnsi="Segoe UI" w:cs="Segoe UI"/>
        </w:rPr>
      </w:pPr>
    </w:p>
    <w:p w14:paraId="3C535718" w14:textId="39F62338" w:rsidR="00E24E4D" w:rsidRPr="006F253F" w:rsidRDefault="00D83FE4">
      <w:pPr>
        <w:keepNext/>
        <w:spacing w:after="120"/>
        <w:rPr>
          <w:rFonts w:ascii="Segoe UI" w:hAnsi="Segoe UI" w:cs="Segoe UI"/>
        </w:rPr>
      </w:pPr>
      <w:r>
        <w:rPr>
          <w:rFonts w:ascii="Segoe UI" w:hAnsi="Segoe UI" w:cs="Segoe UI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B2E7246" wp14:editId="52D113EC">
                <wp:simplePos x="0" y="0"/>
                <wp:positionH relativeFrom="margin">
                  <wp:posOffset>273050</wp:posOffset>
                </wp:positionH>
                <wp:positionV relativeFrom="paragraph">
                  <wp:posOffset>88900</wp:posOffset>
                </wp:positionV>
                <wp:extent cx="5112385" cy="1844675"/>
                <wp:effectExtent l="1905" t="0" r="635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2385" cy="1844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D4FF3" w14:textId="77777777" w:rsidR="00554A09" w:rsidRPr="006F253F" w:rsidRDefault="00554A09">
                            <w:pPr>
                              <w:pStyle w:val="Nzev"/>
                              <w:spacing w:before="0" w:after="120"/>
                              <w:rPr>
                                <w:rFonts w:ascii="Segoe UI" w:hAnsi="Segoe UI" w:cs="Segoe UI"/>
                                <w:sz w:val="48"/>
                                <w:szCs w:val="48"/>
                              </w:rPr>
                            </w:pPr>
                            <w:r w:rsidRPr="006F253F">
                              <w:rPr>
                                <w:rFonts w:ascii="Segoe UI" w:hAnsi="Segoe UI" w:cs="Segoe UI"/>
                                <w:sz w:val="48"/>
                                <w:szCs w:val="48"/>
                              </w:rPr>
                              <w:t>ZADÁVACÍ DOKUMENTACE</w:t>
                            </w:r>
                          </w:p>
                          <w:p w14:paraId="72E11E00" w14:textId="77777777" w:rsidR="00554A09" w:rsidRDefault="00554A09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PRO DRUHOU</w:t>
                            </w:r>
                            <w:r w:rsidRPr="000C5440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 FÁZI ZADÁVACÍHO ŘÍZENÍ </w:t>
                            </w:r>
                          </w:p>
                          <w:p w14:paraId="4148E89A" w14:textId="77777777" w:rsidR="00554A09" w:rsidRPr="006F253F" w:rsidRDefault="00554A09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6F253F">
                              <w:rPr>
                                <w:rFonts w:ascii="Segoe UI" w:hAnsi="Segoe UI" w:cs="Segoe UI"/>
                              </w:rPr>
                              <w:t>ve smyslu zákona č. 134/2016 Sb., o zadávání veřejných zakázek,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ve znění pozdějších předpisů</w:t>
                            </w:r>
                          </w:p>
                          <w:p w14:paraId="25102680" w14:textId="77777777" w:rsidR="00554A09" w:rsidRPr="006F253F" w:rsidRDefault="00554A09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6F253F">
                              <w:rPr>
                                <w:rFonts w:ascii="Segoe UI" w:hAnsi="Segoe UI" w:cs="Segoe UI"/>
                              </w:rPr>
                              <w:t>(dále jen „</w:t>
                            </w:r>
                            <w:r w:rsidRPr="006F253F">
                              <w:rPr>
                                <w:rFonts w:ascii="Segoe UI" w:hAnsi="Segoe UI" w:cs="Segoe UI"/>
                                <w:i/>
                              </w:rPr>
                              <w:t>ZZVZ</w:t>
                            </w:r>
                            <w:r w:rsidRPr="006F253F">
                              <w:rPr>
                                <w:rFonts w:ascii="Segoe UI" w:hAnsi="Segoe UI" w:cs="Segoe UI"/>
                              </w:rPr>
                              <w:t>“)</w:t>
                            </w:r>
                          </w:p>
                          <w:p w14:paraId="77A1CC12" w14:textId="77777777" w:rsidR="00554A09" w:rsidRDefault="00554A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2E724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5pt;margin-top:7pt;width:402.55pt;height:145.2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" stroked="f">
                <v:textbox>
                  <w:txbxContent>
                    <w:p w14:paraId="6BAD4FF3" w14:textId="77777777" w:rsidR="00554A09" w:rsidRPr="006F253F" w:rsidRDefault="00554A09">
                      <w:pPr>
                        <w:pStyle w:val="Nzev"/>
                        <w:spacing w:before="0" w:after="120"/>
                        <w:rPr>
                          <w:rFonts w:ascii="Segoe UI" w:hAnsi="Segoe UI" w:cs="Segoe UI"/>
                          <w:sz w:val="48"/>
                          <w:szCs w:val="48"/>
                        </w:rPr>
                      </w:pPr>
                      <w:r w:rsidRPr="006F253F">
                        <w:rPr>
                          <w:rFonts w:ascii="Segoe UI" w:hAnsi="Segoe UI" w:cs="Segoe UI"/>
                          <w:sz w:val="48"/>
                          <w:szCs w:val="48"/>
                        </w:rPr>
                        <w:t>ZADÁVACÍ DOKUMENTACE</w:t>
                      </w:r>
                    </w:p>
                    <w:p w14:paraId="72E11E00" w14:textId="77777777" w:rsidR="00554A09" w:rsidRDefault="00554A09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PRO DRUHOU</w:t>
                      </w:r>
                      <w:r w:rsidRPr="000C5440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 FÁZI ZADÁVACÍHO ŘÍZENÍ </w:t>
                      </w:r>
                    </w:p>
                    <w:p w14:paraId="4148E89A" w14:textId="77777777" w:rsidR="00554A09" w:rsidRPr="006F253F" w:rsidRDefault="00554A09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 w:rsidRPr="006F253F">
                        <w:rPr>
                          <w:rFonts w:ascii="Segoe UI" w:hAnsi="Segoe UI" w:cs="Segoe UI"/>
                        </w:rPr>
                        <w:t>ve smyslu zákona č. 134/2016 Sb., o zadávání veřejných zakázek,</w:t>
                      </w:r>
                      <w:r>
                        <w:rPr>
                          <w:rFonts w:ascii="Segoe UI" w:hAnsi="Segoe UI" w:cs="Segoe UI"/>
                        </w:rPr>
                        <w:t xml:space="preserve"> ve znění pozdějších předpisů</w:t>
                      </w:r>
                    </w:p>
                    <w:p w14:paraId="25102680" w14:textId="77777777" w:rsidR="00554A09" w:rsidRPr="006F253F" w:rsidRDefault="00554A09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 w:rsidRPr="006F253F">
                        <w:rPr>
                          <w:rFonts w:ascii="Segoe UI" w:hAnsi="Segoe UI" w:cs="Segoe UI"/>
                        </w:rPr>
                        <w:t>(dále jen „</w:t>
                      </w:r>
                      <w:r w:rsidRPr="006F253F">
                        <w:rPr>
                          <w:rFonts w:ascii="Segoe UI" w:hAnsi="Segoe UI" w:cs="Segoe UI"/>
                          <w:i/>
                        </w:rPr>
                        <w:t>ZZVZ</w:t>
                      </w:r>
                      <w:r w:rsidRPr="006F253F">
                        <w:rPr>
                          <w:rFonts w:ascii="Segoe UI" w:hAnsi="Segoe UI" w:cs="Segoe UI"/>
                        </w:rPr>
                        <w:t>“)</w:t>
                      </w:r>
                    </w:p>
                    <w:p w14:paraId="77A1CC12" w14:textId="77777777" w:rsidR="00554A09" w:rsidRDefault="00554A09"/>
                  </w:txbxContent>
                </v:textbox>
                <w10:wrap anchorx="margin"/>
              </v:shape>
            </w:pict>
          </mc:Fallback>
        </mc:AlternateContent>
      </w:r>
    </w:p>
    <w:p w14:paraId="64410491" w14:textId="77777777" w:rsidR="00293F90" w:rsidRPr="006F253F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2D590824" w14:textId="77777777" w:rsidR="00293F90" w:rsidRPr="006F253F" w:rsidRDefault="00293F90">
      <w:pPr>
        <w:keepNext/>
        <w:spacing w:after="120"/>
        <w:rPr>
          <w:rFonts w:ascii="Segoe UI" w:hAnsi="Segoe UI" w:cs="Segoe UI"/>
        </w:rPr>
      </w:pPr>
    </w:p>
    <w:p w14:paraId="4B9A2245" w14:textId="77777777" w:rsidR="00293F90" w:rsidRPr="006F253F" w:rsidRDefault="00293F90">
      <w:pPr>
        <w:keepNext/>
        <w:spacing w:after="120"/>
        <w:jc w:val="center"/>
        <w:rPr>
          <w:rFonts w:ascii="Segoe UI" w:hAnsi="Segoe UI" w:cs="Segoe UI"/>
          <w:noProof/>
        </w:rPr>
      </w:pPr>
    </w:p>
    <w:p w14:paraId="73219F0F" w14:textId="77777777" w:rsidR="00293F90" w:rsidRPr="006F253F" w:rsidRDefault="00293F90">
      <w:pPr>
        <w:keepNext/>
        <w:spacing w:after="120"/>
        <w:jc w:val="center"/>
        <w:rPr>
          <w:rFonts w:ascii="Segoe UI" w:hAnsi="Segoe UI" w:cs="Segoe UI"/>
          <w:noProof/>
        </w:rPr>
      </w:pPr>
    </w:p>
    <w:p w14:paraId="6BDFF529" w14:textId="77777777" w:rsidR="00293F90" w:rsidRPr="006F253F" w:rsidRDefault="00293F90">
      <w:pPr>
        <w:keepNext/>
        <w:spacing w:after="120"/>
        <w:jc w:val="center"/>
        <w:rPr>
          <w:rFonts w:ascii="Segoe UI" w:hAnsi="Segoe UI" w:cs="Segoe UI"/>
          <w:noProof/>
        </w:rPr>
      </w:pPr>
    </w:p>
    <w:p w14:paraId="09CD29B2" w14:textId="5CF0E294" w:rsidR="00FA5879" w:rsidRPr="006F253F" w:rsidRDefault="00D83FE4" w:rsidP="00FA5879">
      <w:pPr>
        <w:keepNext/>
        <w:spacing w:after="120"/>
        <w:jc w:val="center"/>
        <w:rPr>
          <w:rFonts w:ascii="Segoe UI" w:hAnsi="Segoe UI" w:cs="Segoe UI"/>
          <w:noProof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E2E5D6" wp14:editId="7D5C6739">
                <wp:simplePos x="0" y="0"/>
                <wp:positionH relativeFrom="margin">
                  <wp:posOffset>-214630</wp:posOffset>
                </wp:positionH>
                <wp:positionV relativeFrom="margin">
                  <wp:posOffset>2969260</wp:posOffset>
                </wp:positionV>
                <wp:extent cx="5694045" cy="2551430"/>
                <wp:effectExtent l="0" t="0" r="1905" b="381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94045" cy="2551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5E673C" w14:textId="77777777" w:rsidR="00554A09" w:rsidRDefault="00554A09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14:paraId="15AB5765" w14:textId="77777777" w:rsidR="00554A09" w:rsidRDefault="00554A09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 w14:paraId="69447510" w14:textId="77777777" w:rsidR="00554A09" w:rsidRPr="006F253F" w:rsidRDefault="00554A09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  <w:r w:rsidRPr="006F253F"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14:paraId="024BC992" w14:textId="77777777" w:rsidR="00554A09" w:rsidRPr="000C5440" w:rsidRDefault="006C4D5C" w:rsidP="00C31E63">
                            <w:pPr>
                              <w:spacing w:before="120" w:after="12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8A51C5">
                              <w:rPr>
                                <w:rFonts w:ascii="Segoe UI" w:hAnsi="Segoe UI" w:cs="Segoe UI"/>
                                <w:b/>
                                <w:sz w:val="28"/>
                                <w:szCs w:val="28"/>
                              </w:rPr>
                              <w:t>Bezpečnost komunikační infrastruktury</w:t>
                            </w:r>
                          </w:p>
                          <w:p w14:paraId="3080A8F4" w14:textId="77777777" w:rsidR="00554A09" w:rsidRPr="000C5440" w:rsidRDefault="00554A09" w:rsidP="00C31E63">
                            <w:pPr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0C544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veřejná zakázka na </w:t>
                            </w:r>
                            <w:r w:rsidR="006C4D5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dodávky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C544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zadávaná v jednacím řízení s uveřejněním dle ZZVZ</w:t>
                            </w:r>
                          </w:p>
                          <w:p w14:paraId="52DE53FC" w14:textId="77777777" w:rsidR="00554A09" w:rsidRPr="006F253F" w:rsidRDefault="00554A09" w:rsidP="00EA10EA">
                            <w:pPr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</w:p>
                          <w:p w14:paraId="3648D5FF" w14:textId="77777777" w:rsidR="00554A09" w:rsidRDefault="00554A09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2E5D6" id="Text Box 3" o:spid="_x0000_s1027" type="#_x0000_t202" style="position:absolute;left:0;text-align:left;margin-left:-16.9pt;margin-top:233.8pt;width:448.35pt;height:200.9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" stroked="f" strokeweight="3pt">
                <v:textbox>
                  <w:txbxContent>
                    <w:p w14:paraId="595E673C" w14:textId="77777777" w:rsidR="00554A09" w:rsidRDefault="00554A09">
                      <w:pPr>
                        <w:jc w:val="center"/>
                        <w:rPr>
                          <w:rFonts w:ascii="Palatino Linotype" w:hAnsi="Palatino Linotype"/>
                          <w:b/>
                          <w:sz w:val="48"/>
                          <w:szCs w:val="48"/>
                        </w:rPr>
                      </w:pPr>
                    </w:p>
                    <w:p w14:paraId="15AB5765" w14:textId="77777777" w:rsidR="00554A09" w:rsidRDefault="00554A09">
                      <w:pPr>
                        <w:jc w:val="center"/>
                        <w:rPr>
                          <w:rFonts w:ascii="Palatino Linotype" w:hAnsi="Palatino Linotype"/>
                          <w:b/>
                          <w:sz w:val="48"/>
                          <w:szCs w:val="48"/>
                        </w:rPr>
                      </w:pPr>
                    </w:p>
                    <w:p w14:paraId="69447510" w14:textId="77777777" w:rsidR="00554A09" w:rsidRPr="006F253F" w:rsidRDefault="00554A09">
                      <w:pPr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  <w:r w:rsidRPr="006F253F"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14:paraId="024BC992" w14:textId="77777777" w:rsidR="00554A09" w:rsidRPr="000C5440" w:rsidRDefault="006C4D5C" w:rsidP="00C31E63">
                      <w:pPr>
                        <w:spacing w:before="120" w:after="120"/>
                        <w:jc w:val="center"/>
                        <w:rPr>
                          <w:rFonts w:ascii="Segoe UI" w:hAnsi="Segoe UI" w:cs="Segoe UI"/>
                          <w:b/>
                          <w:bCs/>
                          <w:sz w:val="28"/>
                          <w:szCs w:val="28"/>
                        </w:rPr>
                      </w:pPr>
                      <w:r w:rsidRPr="008A51C5">
                        <w:rPr>
                          <w:rFonts w:ascii="Segoe UI" w:hAnsi="Segoe UI" w:cs="Segoe UI"/>
                          <w:b/>
                          <w:sz w:val="28"/>
                          <w:szCs w:val="28"/>
                        </w:rPr>
                        <w:t>Bezpečnost komunikační infrastruktury</w:t>
                      </w:r>
                    </w:p>
                    <w:p w14:paraId="3080A8F4" w14:textId="77777777" w:rsidR="00554A09" w:rsidRPr="000C5440" w:rsidRDefault="00554A09" w:rsidP="00C31E63">
                      <w:pPr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0C544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veřejná zakázka na </w:t>
                      </w:r>
                      <w:r w:rsidR="006C4D5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dodávky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</w:t>
                      </w:r>
                      <w:r w:rsidRPr="000C544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zadávaná v jednacím řízení s uveřejněním dle ZZVZ</w:t>
                      </w:r>
                    </w:p>
                    <w:p w14:paraId="52DE53FC" w14:textId="77777777" w:rsidR="00554A09" w:rsidRPr="006F253F" w:rsidRDefault="00554A09" w:rsidP="00EA10EA">
                      <w:pPr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</w:p>
                    <w:p w14:paraId="3648D5FF" w14:textId="77777777" w:rsidR="00554A09" w:rsidRDefault="00554A09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1EC558A0" w14:textId="77777777" w:rsidR="00293F90" w:rsidRPr="006F253F" w:rsidRDefault="00FA5879" w:rsidP="00FA5879">
      <w:pPr>
        <w:keepNext/>
        <w:spacing w:after="120"/>
        <w:jc w:val="center"/>
        <w:rPr>
          <w:rFonts w:ascii="Segoe UI" w:hAnsi="Segoe UI" w:cs="Segoe UI"/>
          <w:noProof/>
        </w:rPr>
      </w:pPr>
      <w:r w:rsidRPr="006F253F">
        <w:rPr>
          <w:rFonts w:ascii="Segoe UI" w:hAnsi="Segoe UI" w:cs="Segoe UI"/>
          <w:noProof/>
        </w:rPr>
        <w:t xml:space="preserve"> </w:t>
      </w:r>
    </w:p>
    <w:p w14:paraId="13E5A621" w14:textId="77777777" w:rsidR="00293F90" w:rsidRPr="006F253F" w:rsidRDefault="00293F90">
      <w:pPr>
        <w:keepNext/>
        <w:spacing w:after="120"/>
        <w:jc w:val="center"/>
        <w:rPr>
          <w:rFonts w:ascii="Segoe UI" w:hAnsi="Segoe UI" w:cs="Segoe UI"/>
          <w:noProof/>
        </w:rPr>
      </w:pPr>
    </w:p>
    <w:p w14:paraId="6C22F5B6" w14:textId="77777777" w:rsidR="00293F90" w:rsidRPr="006F253F" w:rsidRDefault="00293F90">
      <w:pPr>
        <w:keepNext/>
        <w:spacing w:after="120"/>
        <w:jc w:val="center"/>
        <w:rPr>
          <w:rFonts w:ascii="Segoe UI" w:hAnsi="Segoe UI" w:cs="Segoe UI"/>
          <w:noProof/>
        </w:rPr>
      </w:pPr>
    </w:p>
    <w:p w14:paraId="14392A07" w14:textId="77777777" w:rsidR="00293F90" w:rsidRPr="006F253F" w:rsidRDefault="00293F90">
      <w:pPr>
        <w:keepNext/>
        <w:spacing w:after="120"/>
        <w:jc w:val="center"/>
        <w:rPr>
          <w:rFonts w:ascii="Segoe UI" w:hAnsi="Segoe UI" w:cs="Segoe UI"/>
          <w:noProof/>
        </w:rPr>
      </w:pPr>
    </w:p>
    <w:p w14:paraId="700DF906" w14:textId="77777777" w:rsidR="00293F90" w:rsidRPr="006F253F" w:rsidRDefault="00293F90">
      <w:pPr>
        <w:keepNext/>
        <w:spacing w:line="312" w:lineRule="auto"/>
        <w:rPr>
          <w:rFonts w:ascii="Segoe UI" w:hAnsi="Segoe UI" w:cs="Segoe UI"/>
        </w:rPr>
      </w:pPr>
    </w:p>
    <w:p w14:paraId="63175B01" w14:textId="77777777" w:rsidR="00293F90" w:rsidRPr="006F253F" w:rsidRDefault="00293F90" w:rsidP="00746C79">
      <w:pPr>
        <w:keepNext/>
        <w:spacing w:line="312" w:lineRule="auto"/>
        <w:jc w:val="center"/>
        <w:rPr>
          <w:rFonts w:ascii="Segoe UI" w:hAnsi="Segoe UI" w:cs="Segoe UI"/>
        </w:rPr>
      </w:pPr>
    </w:p>
    <w:p w14:paraId="120B3113" w14:textId="25DBE24E" w:rsidR="001608D2" w:rsidRPr="006F253F" w:rsidRDefault="00D83FE4" w:rsidP="00D87611">
      <w:pPr>
        <w:pStyle w:val="Obsah1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E9806B3" wp14:editId="456A9B7D">
                <wp:simplePos x="0" y="0"/>
                <wp:positionH relativeFrom="margin">
                  <wp:posOffset>-120650</wp:posOffset>
                </wp:positionH>
                <wp:positionV relativeFrom="paragraph">
                  <wp:posOffset>177165</wp:posOffset>
                </wp:positionV>
                <wp:extent cx="4240530" cy="1278255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0530" cy="1278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7409E9" w14:textId="77777777" w:rsidR="00554A09" w:rsidRPr="008C6F23" w:rsidRDefault="00554A09" w:rsidP="00B07700">
                            <w:pPr>
                              <w:rPr>
                                <w:rFonts w:ascii="Segoe UI" w:hAnsi="Segoe UI" w:cs="Segoe UI"/>
                                <w:b/>
                                <w:sz w:val="28"/>
                                <w:szCs w:val="28"/>
                              </w:rPr>
                            </w:pPr>
                            <w:r w:rsidRPr="008C6F23">
                              <w:rPr>
                                <w:rFonts w:ascii="Segoe UI" w:hAnsi="Segoe UI" w:cs="Segoe UI"/>
                                <w:b/>
                                <w:sz w:val="28"/>
                                <w:szCs w:val="28"/>
                              </w:rPr>
                              <w:t>ZADAVATEL:</w:t>
                            </w:r>
                          </w:p>
                          <w:p w14:paraId="47AD092F" w14:textId="77777777" w:rsidR="006C4D5C" w:rsidRPr="00F13B04" w:rsidRDefault="006C4D5C" w:rsidP="006C4D5C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color w:val="000000"/>
                                <w:sz w:val="24"/>
                                <w:szCs w:val="24"/>
                              </w:rPr>
                              <w:t>Pardubický kraj</w:t>
                            </w:r>
                          </w:p>
                          <w:p w14:paraId="54462C3C" w14:textId="77777777" w:rsidR="006C4D5C" w:rsidRPr="00F13B04" w:rsidRDefault="006C4D5C" w:rsidP="006C4D5C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F13B04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sídlem </w:t>
                            </w:r>
                            <w:r>
                              <w:rPr>
                                <w:rFonts w:ascii="Segoe UI" w:hAnsi="Segoe UI" w:cs="Segoe UI"/>
                                <w:color w:val="000000"/>
                                <w:sz w:val="24"/>
                                <w:szCs w:val="24"/>
                              </w:rPr>
                              <w:t>Komenského nám. 125, 532 11 Pardubice</w:t>
                            </w:r>
                          </w:p>
                          <w:p w14:paraId="231BE3AC" w14:textId="77777777" w:rsidR="00554A09" w:rsidRPr="008C6F23" w:rsidRDefault="006C4D5C" w:rsidP="006C4D5C">
                            <w:pP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 w:rsidRPr="00F13B04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IČO: </w:t>
                            </w:r>
                            <w:r>
                              <w:rPr>
                                <w:rFonts w:ascii="Segoe UI" w:hAnsi="Segoe UI" w:cs="Segoe UI"/>
                                <w:color w:val="000000"/>
                                <w:sz w:val="24"/>
                                <w:szCs w:val="24"/>
                              </w:rPr>
                              <w:t>70892822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9806B3" id="Text Box 4" o:spid="_x0000_s1028" type="#_x0000_t202" style="position:absolute;margin-left:-9.5pt;margin-top:13.95pt;width:333.9pt;height:100.6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" stroked="f">
                <v:textbox>
                  <w:txbxContent>
                    <w:p w14:paraId="5D7409E9" w14:textId="77777777" w:rsidR="00554A09" w:rsidRPr="008C6F23" w:rsidRDefault="00554A09" w:rsidP="00B07700">
                      <w:pPr>
                        <w:rPr>
                          <w:rFonts w:ascii="Segoe UI" w:hAnsi="Segoe UI" w:cs="Segoe UI"/>
                          <w:b/>
                          <w:sz w:val="28"/>
                          <w:szCs w:val="28"/>
                        </w:rPr>
                      </w:pPr>
                      <w:r w:rsidRPr="008C6F23">
                        <w:rPr>
                          <w:rFonts w:ascii="Segoe UI" w:hAnsi="Segoe UI" w:cs="Segoe UI"/>
                          <w:b/>
                          <w:sz w:val="28"/>
                          <w:szCs w:val="28"/>
                        </w:rPr>
                        <w:t>ZADAVATEL:</w:t>
                      </w:r>
                    </w:p>
                    <w:p w14:paraId="47AD092F" w14:textId="77777777" w:rsidR="006C4D5C" w:rsidRPr="00F13B04" w:rsidRDefault="006C4D5C" w:rsidP="006C4D5C">
                      <w:pPr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color w:val="000000"/>
                          <w:sz w:val="24"/>
                          <w:szCs w:val="24"/>
                        </w:rPr>
                        <w:t>Pardubický kraj</w:t>
                      </w:r>
                    </w:p>
                    <w:p w14:paraId="54462C3C" w14:textId="77777777" w:rsidR="006C4D5C" w:rsidRPr="00F13B04" w:rsidRDefault="006C4D5C" w:rsidP="006C4D5C">
                      <w:pPr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F13B04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sídlem </w:t>
                      </w:r>
                      <w:r>
                        <w:rPr>
                          <w:rFonts w:ascii="Segoe UI" w:hAnsi="Segoe UI" w:cs="Segoe UI"/>
                          <w:color w:val="000000"/>
                          <w:sz w:val="24"/>
                          <w:szCs w:val="24"/>
                        </w:rPr>
                        <w:t>Komenského nám. 125, 532 11 Pardubice</w:t>
                      </w:r>
                    </w:p>
                    <w:p w14:paraId="231BE3AC" w14:textId="77777777" w:rsidR="00554A09" w:rsidRPr="008C6F23" w:rsidRDefault="006C4D5C" w:rsidP="006C4D5C">
                      <w:pPr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 w:rsidRPr="00F13B04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IČO: </w:t>
                      </w:r>
                      <w:r>
                        <w:rPr>
                          <w:rFonts w:ascii="Segoe UI" w:hAnsi="Segoe UI" w:cs="Segoe UI"/>
                          <w:color w:val="000000"/>
                          <w:sz w:val="24"/>
                          <w:szCs w:val="24"/>
                        </w:rPr>
                        <w:t>70892822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66551B" w14:textId="77777777" w:rsidR="00293F90" w:rsidRPr="006F253F" w:rsidRDefault="00293F90" w:rsidP="00D87611">
      <w:pPr>
        <w:pStyle w:val="Obsah1"/>
        <w:rPr>
          <w:rFonts w:ascii="Segoe UI" w:hAnsi="Segoe UI" w:cs="Segoe UI"/>
        </w:rPr>
      </w:pPr>
      <w:r w:rsidRPr="006F253F">
        <w:rPr>
          <w:rFonts w:ascii="Segoe UI" w:hAnsi="Segoe UI" w:cs="Segoe UI"/>
        </w:rPr>
        <w:br w:type="page"/>
      </w:r>
      <w:r w:rsidRPr="006F253F">
        <w:rPr>
          <w:rFonts w:ascii="Segoe UI" w:hAnsi="Segoe UI" w:cs="Segoe UI"/>
        </w:rPr>
        <w:lastRenderedPageBreak/>
        <w:t>Obsah:</w:t>
      </w:r>
      <w:bookmarkStart w:id="0" w:name="_Toc208298521"/>
      <w:bookmarkEnd w:id="0"/>
      <w:r w:rsidR="001808B1" w:rsidRPr="006F253F">
        <w:rPr>
          <w:rFonts w:ascii="Segoe UI" w:hAnsi="Segoe UI" w:cs="Segoe UI"/>
        </w:rPr>
        <w:t xml:space="preserve"> </w:t>
      </w:r>
    </w:p>
    <w:p w14:paraId="3ADBD748" w14:textId="7B5CEE1E" w:rsidR="008F2A7F" w:rsidRPr="00984F1E" w:rsidRDefault="00293F90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r w:rsidRPr="008F2A7F">
        <w:rPr>
          <w:rFonts w:ascii="Segoe UI" w:hAnsi="Segoe UI" w:cs="Segoe UI"/>
          <w:sz w:val="22"/>
          <w:szCs w:val="22"/>
        </w:rPr>
        <w:fldChar w:fldCharType="begin"/>
      </w:r>
      <w:r w:rsidRPr="008F2A7F">
        <w:rPr>
          <w:rFonts w:ascii="Segoe UI" w:hAnsi="Segoe UI" w:cs="Segoe UI"/>
          <w:sz w:val="22"/>
          <w:szCs w:val="22"/>
        </w:rPr>
        <w:instrText xml:space="preserve"> TOC \o "1-1" \h \z \u </w:instrText>
      </w:r>
      <w:r w:rsidRPr="008F2A7F">
        <w:rPr>
          <w:rFonts w:ascii="Segoe UI" w:hAnsi="Segoe UI" w:cs="Segoe UI"/>
          <w:sz w:val="22"/>
          <w:szCs w:val="22"/>
        </w:rPr>
        <w:fldChar w:fldCharType="separate"/>
      </w:r>
      <w:hyperlink w:anchor="_Toc519840996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Identifikační údaje zadavatele, další informace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_Toc519840996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3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1EDEC345" w14:textId="24B2E8AE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0997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2.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Předmět plnění veřejné zakázky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_Toc519840997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5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62F5E6EF" w14:textId="083A82D9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0998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3.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Doba plnění veřejné zakázky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_Toc519840998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5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0EA959DC" w14:textId="397856A1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00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4.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Místo plnění veřejné zakázky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_Toc519841000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6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11E90A24" w14:textId="2C7DCF75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01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5.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Obchodní podmínky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_Toc519841001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6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3436C9EA" w14:textId="19B0F91E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02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6.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Požadavky na způsob zpracování nabídkové ceny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_Toc519841002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6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34ECF0BF" w14:textId="0492BC6F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03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7.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Další podmínky účasti v zadávacím řízení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_Toc519841003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7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00DCA7F5" w14:textId="06CBBCA5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07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8.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Hodnocení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_Toc519841007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8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2C2409F1" w14:textId="34A435CC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11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9.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Podmínky a požadavky na zpracování a podání předběžné nabídky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_Toc519841011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8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7D9E3545" w14:textId="6ADC4226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12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10.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Podmínky a požadavky na zpracování a podání nabídky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_Toc519841012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10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396E91CA" w14:textId="134B68B1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13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11.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Závaznost požadavků zadavatele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_Toc519841013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12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61DBBC09" w14:textId="6A15E1BF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14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12.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Vysvětlení, změna nebo doplnění zadávací dokumentace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_Toc519841014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12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45C99450" w14:textId="33C4EC82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15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13.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Další podmínky pro uzavření smlouvy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_Toc519841015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12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614BA23E" w14:textId="3580F955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17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14.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Minimální technické podmínky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_Toc519841017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13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2D9C14EB" w14:textId="2F19F8EC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18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15.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Jednání o předběžných nabídkách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_Toc519841018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13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57DB4087" w14:textId="75E55421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19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16.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Jistota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_Toc519841019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13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11476DFC" w14:textId="21D4CE55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20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17.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Zadávací lhůta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_Toc519841020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15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7C532872" w14:textId="68300D15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21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18.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Výhrady zadavatele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_Toc519841021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15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1D439DB2" w14:textId="4C51603F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22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19.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Informace o zpracování osobních údajů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_Toc519841022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15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460567F1" w14:textId="0D36EF93" w:rsidR="008F2A7F" w:rsidRPr="00984F1E" w:rsidRDefault="00580EC3">
      <w:pPr>
        <w:pStyle w:val="Obsah1"/>
        <w:rPr>
          <w:rFonts w:ascii="Segoe UI" w:hAnsi="Segoe UI" w:cs="Segoe UI"/>
          <w:b w:val="0"/>
          <w:bCs w:val="0"/>
          <w:caps w:val="0"/>
          <w:noProof/>
          <w:sz w:val="22"/>
          <w:szCs w:val="22"/>
          <w:u w:val="none"/>
        </w:rPr>
      </w:pPr>
      <w:hyperlink w:anchor="_Toc519841023" w:history="1"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20.</w:t>
        </w:r>
        <w:r w:rsidR="008F2A7F" w:rsidRPr="00984F1E">
          <w:rPr>
            <w:rFonts w:ascii="Segoe UI" w:hAnsi="Segoe UI" w:cs="Segoe UI"/>
            <w:b w:val="0"/>
            <w:bCs w:val="0"/>
            <w:caps w:val="0"/>
            <w:noProof/>
            <w:sz w:val="22"/>
            <w:szCs w:val="22"/>
            <w:u w:val="none"/>
          </w:rPr>
          <w:tab/>
        </w:r>
        <w:r w:rsidR="008F2A7F" w:rsidRPr="008F2A7F">
          <w:rPr>
            <w:rStyle w:val="Hypertextovodkaz"/>
            <w:rFonts w:ascii="Segoe UI" w:hAnsi="Segoe UI" w:cs="Segoe UI"/>
            <w:noProof/>
            <w:sz w:val="22"/>
            <w:szCs w:val="22"/>
          </w:rPr>
          <w:t>Seznam příloh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tab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begin"/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instrText xml:space="preserve"> PAGEREF _Toc519841023 \h </w:instrTex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separate"/>
        </w:r>
        <w:r w:rsidR="00D776AB">
          <w:rPr>
            <w:rFonts w:ascii="Segoe UI" w:hAnsi="Segoe UI" w:cs="Segoe UI"/>
            <w:noProof/>
            <w:webHidden/>
            <w:sz w:val="22"/>
            <w:szCs w:val="22"/>
          </w:rPr>
          <w:t>16</w:t>
        </w:r>
        <w:r w:rsidR="008F2A7F" w:rsidRPr="008F2A7F">
          <w:rPr>
            <w:rFonts w:ascii="Segoe UI" w:hAnsi="Segoe UI" w:cs="Segoe UI"/>
            <w:noProof/>
            <w:webHidden/>
            <w:sz w:val="22"/>
            <w:szCs w:val="22"/>
          </w:rPr>
          <w:fldChar w:fldCharType="end"/>
        </w:r>
      </w:hyperlink>
    </w:p>
    <w:p w14:paraId="58715DD1" w14:textId="77777777" w:rsidR="00293F90" w:rsidRPr="006F253F" w:rsidRDefault="00293F90">
      <w:pPr>
        <w:pStyle w:val="Nadpis1"/>
        <w:spacing w:line="276" w:lineRule="auto"/>
        <w:ind w:left="360"/>
        <w:jc w:val="left"/>
        <w:rPr>
          <w:rFonts w:ascii="Segoe UI" w:hAnsi="Segoe UI" w:cs="Segoe UI"/>
          <w:b/>
          <w:bCs/>
          <w:caps/>
          <w:sz w:val="22"/>
          <w:u w:val="single"/>
        </w:rPr>
      </w:pPr>
      <w:r w:rsidRPr="008F2A7F">
        <w:rPr>
          <w:rFonts w:ascii="Segoe UI" w:hAnsi="Segoe UI" w:cs="Segoe UI"/>
          <w:b/>
          <w:bCs/>
          <w:caps/>
          <w:sz w:val="22"/>
          <w:u w:val="single"/>
        </w:rPr>
        <w:fldChar w:fldCharType="end"/>
      </w:r>
      <w:bookmarkStart w:id="1" w:name="_Toc208298522"/>
      <w:bookmarkStart w:id="2" w:name="_Toc208298523"/>
      <w:bookmarkStart w:id="3" w:name="_Toc208298524"/>
      <w:bookmarkStart w:id="4" w:name="_Toc208298525"/>
      <w:bookmarkStart w:id="5" w:name="_Toc208298526"/>
      <w:bookmarkStart w:id="6" w:name="_Toc208298527"/>
      <w:bookmarkStart w:id="7" w:name="_Toc208298528"/>
      <w:bookmarkStart w:id="8" w:name="_Toc208298529"/>
      <w:bookmarkStart w:id="9" w:name="_Toc208298530"/>
      <w:bookmarkStart w:id="10" w:name="_Toc208298531"/>
      <w:bookmarkStart w:id="11" w:name="_Toc208298532"/>
      <w:bookmarkStart w:id="12" w:name="_Toc208298533"/>
      <w:bookmarkStart w:id="13" w:name="_Toc208298534"/>
      <w:bookmarkStart w:id="14" w:name="_Toc208298535"/>
      <w:bookmarkStart w:id="15" w:name="_Toc208298536"/>
      <w:bookmarkStart w:id="16" w:name="_Toc208298537"/>
      <w:bookmarkStart w:id="17" w:name="_Toc208298538"/>
      <w:bookmarkStart w:id="18" w:name="_Toc208298539"/>
      <w:bookmarkStart w:id="19" w:name="_Toc208298540"/>
      <w:bookmarkStart w:id="20" w:name="_Toc208298541"/>
      <w:bookmarkStart w:id="21" w:name="_Toc208298542"/>
      <w:bookmarkStart w:id="22" w:name="_Toc208298543"/>
      <w:bookmarkStart w:id="23" w:name="_Toc208298544"/>
      <w:bookmarkStart w:id="24" w:name="_Toc208298545"/>
      <w:bookmarkStart w:id="25" w:name="_Toc208298546"/>
      <w:bookmarkStart w:id="26" w:name="_Toc208298547"/>
      <w:bookmarkStart w:id="27" w:name="_Toc208298548"/>
      <w:bookmarkStart w:id="28" w:name="_Toc208298549"/>
      <w:bookmarkStart w:id="29" w:name="_Toc208298550"/>
      <w:bookmarkStart w:id="30" w:name="_Toc208298551"/>
      <w:bookmarkStart w:id="31" w:name="_Toc208298552"/>
      <w:bookmarkStart w:id="32" w:name="_Toc208298553"/>
      <w:bookmarkStart w:id="33" w:name="_Toc208298554"/>
      <w:bookmarkStart w:id="34" w:name="_Toc208298555"/>
      <w:bookmarkStart w:id="35" w:name="_Toc208298556"/>
      <w:bookmarkStart w:id="36" w:name="_Toc208298557"/>
      <w:bookmarkStart w:id="37" w:name="_Toc208298558"/>
      <w:bookmarkStart w:id="38" w:name="_Toc20829855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10290FE4" w14:textId="77777777" w:rsidR="00293F90" w:rsidRPr="006F253F" w:rsidRDefault="00293F90" w:rsidP="00C31E63">
      <w:pPr>
        <w:pStyle w:val="Nadpis1"/>
        <w:pageBreakBefore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39" w:name="_Toc519840996"/>
      <w:r w:rsidRPr="006F253F">
        <w:rPr>
          <w:rFonts w:ascii="Segoe UI" w:hAnsi="Segoe UI" w:cs="Segoe UI"/>
          <w:b/>
          <w:sz w:val="22"/>
          <w:u w:val="single"/>
        </w:rPr>
        <w:t>Identifikační údaje</w:t>
      </w:r>
      <w:r w:rsidR="002A47E7" w:rsidRPr="006F253F">
        <w:rPr>
          <w:rFonts w:ascii="Segoe UI" w:hAnsi="Segoe UI" w:cs="Segoe UI"/>
          <w:b/>
          <w:sz w:val="22"/>
          <w:u w:val="single"/>
        </w:rPr>
        <w:t xml:space="preserve"> zadavatele, další informace</w:t>
      </w:r>
      <w:bookmarkEnd w:id="39"/>
    </w:p>
    <w:p w14:paraId="12536610" w14:textId="77777777" w:rsidR="00293F90" w:rsidRPr="006F253F" w:rsidRDefault="00293F90" w:rsidP="002937BA">
      <w:pPr>
        <w:pStyle w:val="Nadpis2"/>
        <w:keepLines/>
        <w:numPr>
          <w:ilvl w:val="1"/>
          <w:numId w:val="1"/>
        </w:numPr>
        <w:spacing w:before="120" w:after="200" w:line="276" w:lineRule="auto"/>
        <w:ind w:left="998" w:hanging="431"/>
        <w:rPr>
          <w:rFonts w:ascii="Segoe UI" w:hAnsi="Segoe UI" w:cs="Segoe UI"/>
          <w:sz w:val="22"/>
        </w:rPr>
      </w:pPr>
      <w:bookmarkStart w:id="40" w:name="_Základní_údaje_o"/>
      <w:bookmarkStart w:id="41" w:name="_Toc32627406"/>
      <w:bookmarkStart w:id="42" w:name="_Toc123534344"/>
      <w:bookmarkEnd w:id="40"/>
      <w:r w:rsidRPr="006F253F">
        <w:rPr>
          <w:rFonts w:ascii="Segoe UI" w:hAnsi="Segoe UI" w:cs="Segoe UI"/>
          <w:b/>
          <w:sz w:val="22"/>
        </w:rPr>
        <w:t>Základní údaje</w:t>
      </w:r>
      <w:bookmarkEnd w:id="41"/>
      <w:bookmarkEnd w:id="42"/>
      <w:r w:rsidR="00B07700" w:rsidRPr="006F253F">
        <w:rPr>
          <w:rFonts w:ascii="Segoe UI" w:hAnsi="Segoe UI" w:cs="Segoe UI"/>
          <w:b/>
          <w:sz w:val="22"/>
        </w:rPr>
        <w:t xml:space="preserve"> o zadavatel</w:t>
      </w:r>
      <w:r w:rsidR="009F7A4C" w:rsidRPr="006F253F">
        <w:rPr>
          <w:rFonts w:ascii="Segoe UI" w:hAnsi="Segoe UI" w:cs="Segoe UI"/>
          <w:b/>
          <w:sz w:val="22"/>
        </w:rPr>
        <w:t>i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2"/>
        <w:gridCol w:w="4716"/>
      </w:tblGrid>
      <w:tr w:rsidR="009A25C4" w:rsidRPr="006F253F" w14:paraId="062F8A4B" w14:textId="77777777" w:rsidTr="00D052E8">
        <w:tc>
          <w:tcPr>
            <w:tcW w:w="4072" w:type="dxa"/>
            <w:shd w:val="clear" w:color="auto" w:fill="BFBFBF"/>
          </w:tcPr>
          <w:p w14:paraId="247F2B30" w14:textId="77777777" w:rsidR="009A25C4" w:rsidRPr="006F253F" w:rsidRDefault="00BD3E29" w:rsidP="00D35BE5">
            <w:pPr>
              <w:widowControl w:val="0"/>
              <w:spacing w:before="60" w:after="60" w:line="276" w:lineRule="auto"/>
              <w:rPr>
                <w:rFonts w:ascii="Segoe UI" w:hAnsi="Segoe UI" w:cs="Segoe UI"/>
                <w:b/>
              </w:rPr>
            </w:pPr>
            <w:r w:rsidRPr="006F253F">
              <w:rPr>
                <w:rFonts w:ascii="Segoe UI" w:hAnsi="Segoe UI" w:cs="Segoe UI"/>
                <w:b/>
              </w:rPr>
              <w:t>N</w:t>
            </w:r>
            <w:r w:rsidR="009A25C4" w:rsidRPr="006F253F">
              <w:rPr>
                <w:rFonts w:ascii="Segoe UI" w:hAnsi="Segoe UI" w:cs="Segoe UI"/>
                <w:b/>
              </w:rPr>
              <w:t>ázev zadavatele</w:t>
            </w:r>
          </w:p>
        </w:tc>
        <w:tc>
          <w:tcPr>
            <w:tcW w:w="4716" w:type="dxa"/>
            <w:vAlign w:val="center"/>
          </w:tcPr>
          <w:p w14:paraId="3DA88CD5" w14:textId="77777777" w:rsidR="009A25C4" w:rsidRPr="006F253F" w:rsidRDefault="006C4D5C" w:rsidP="00F444B3">
            <w:pPr>
              <w:widowControl w:val="0"/>
              <w:spacing w:line="276" w:lineRule="auto"/>
              <w:rPr>
                <w:rFonts w:ascii="Segoe UI" w:hAnsi="Segoe UI" w:cs="Segoe UI"/>
              </w:rPr>
            </w:pPr>
            <w:r w:rsidRPr="00D834A5">
              <w:rPr>
                <w:rFonts w:ascii="Segoe UI" w:hAnsi="Segoe UI" w:cs="Segoe UI"/>
                <w:color w:val="000000"/>
              </w:rPr>
              <w:t>Pardubický kraj</w:t>
            </w:r>
          </w:p>
        </w:tc>
      </w:tr>
      <w:tr w:rsidR="009A25C4" w:rsidRPr="006F253F" w14:paraId="3AFF43A6" w14:textId="77777777" w:rsidTr="00D052E8">
        <w:tc>
          <w:tcPr>
            <w:tcW w:w="4072" w:type="dxa"/>
            <w:shd w:val="clear" w:color="auto" w:fill="BFBFBF"/>
          </w:tcPr>
          <w:p w14:paraId="68D91A96" w14:textId="77777777" w:rsidR="009A25C4" w:rsidRPr="006F253F" w:rsidRDefault="009A25C4" w:rsidP="00D35BE5">
            <w:pPr>
              <w:widowControl w:val="0"/>
              <w:spacing w:before="60" w:after="60" w:line="276" w:lineRule="auto"/>
              <w:rPr>
                <w:rFonts w:ascii="Segoe UI" w:hAnsi="Segoe UI" w:cs="Segoe UI"/>
                <w:b/>
              </w:rPr>
            </w:pPr>
            <w:r w:rsidRPr="006F253F">
              <w:rPr>
                <w:rFonts w:ascii="Segoe UI" w:hAnsi="Segoe UI" w:cs="Segoe UI"/>
                <w:b/>
              </w:rPr>
              <w:t>Sídlo zadavatele</w:t>
            </w:r>
          </w:p>
        </w:tc>
        <w:tc>
          <w:tcPr>
            <w:tcW w:w="4716" w:type="dxa"/>
            <w:vAlign w:val="center"/>
          </w:tcPr>
          <w:p w14:paraId="6BDDE74C" w14:textId="77777777" w:rsidR="009A25C4" w:rsidRPr="006F253F" w:rsidRDefault="006C4D5C" w:rsidP="004873CF">
            <w:pPr>
              <w:widowControl w:val="0"/>
              <w:spacing w:line="276" w:lineRule="auto"/>
              <w:rPr>
                <w:rFonts w:ascii="Segoe UI" w:hAnsi="Segoe UI" w:cs="Segoe UI"/>
              </w:rPr>
            </w:pPr>
            <w:r w:rsidRPr="00D834A5">
              <w:rPr>
                <w:rFonts w:ascii="Segoe UI" w:hAnsi="Segoe UI" w:cs="Segoe UI"/>
                <w:color w:val="000000"/>
              </w:rPr>
              <w:t>Komenského nám. 125, 532 11 Pardubice</w:t>
            </w:r>
          </w:p>
        </w:tc>
      </w:tr>
      <w:tr w:rsidR="009A25C4" w:rsidRPr="006F253F" w14:paraId="194E6B62" w14:textId="77777777" w:rsidTr="00D052E8">
        <w:tc>
          <w:tcPr>
            <w:tcW w:w="4072" w:type="dxa"/>
            <w:shd w:val="clear" w:color="auto" w:fill="BFBFBF"/>
          </w:tcPr>
          <w:p w14:paraId="6DD306A7" w14:textId="77777777" w:rsidR="009A25C4" w:rsidRPr="006F253F" w:rsidRDefault="009A25C4" w:rsidP="00D35BE5">
            <w:pPr>
              <w:widowControl w:val="0"/>
              <w:spacing w:before="60" w:after="60" w:line="276" w:lineRule="auto"/>
              <w:rPr>
                <w:rFonts w:ascii="Segoe UI" w:hAnsi="Segoe UI" w:cs="Segoe UI"/>
                <w:b/>
              </w:rPr>
            </w:pPr>
            <w:r w:rsidRPr="006F253F">
              <w:rPr>
                <w:rFonts w:ascii="Segoe UI" w:hAnsi="Segoe UI" w:cs="Segoe UI"/>
                <w:b/>
              </w:rPr>
              <w:t>IČ</w:t>
            </w:r>
            <w:r w:rsidR="00F13747" w:rsidRPr="006F253F">
              <w:rPr>
                <w:rFonts w:ascii="Segoe UI" w:hAnsi="Segoe UI" w:cs="Segoe UI"/>
                <w:b/>
              </w:rPr>
              <w:t>O</w:t>
            </w:r>
            <w:r w:rsidRPr="006F253F">
              <w:rPr>
                <w:rFonts w:ascii="Segoe UI" w:hAnsi="Segoe UI" w:cs="Segoe UI"/>
                <w:b/>
              </w:rPr>
              <w:t xml:space="preserve"> zadavatele</w:t>
            </w:r>
          </w:p>
        </w:tc>
        <w:tc>
          <w:tcPr>
            <w:tcW w:w="4716" w:type="dxa"/>
            <w:vAlign w:val="center"/>
          </w:tcPr>
          <w:p w14:paraId="53B31C38" w14:textId="77777777" w:rsidR="009A25C4" w:rsidRPr="006F253F" w:rsidRDefault="006C4D5C" w:rsidP="00F444B3">
            <w:pPr>
              <w:widowControl w:val="0"/>
              <w:spacing w:line="276" w:lineRule="auto"/>
              <w:rPr>
                <w:rFonts w:ascii="Segoe UI" w:hAnsi="Segoe UI" w:cs="Segoe UI"/>
              </w:rPr>
            </w:pPr>
            <w:r w:rsidRPr="00D834A5">
              <w:rPr>
                <w:rFonts w:ascii="Segoe UI" w:hAnsi="Segoe UI" w:cs="Segoe UI"/>
                <w:color w:val="000000"/>
              </w:rPr>
              <w:t>70892822</w:t>
            </w:r>
          </w:p>
        </w:tc>
      </w:tr>
      <w:tr w:rsidR="009A25C4" w:rsidRPr="006F253F" w14:paraId="052C09D7" w14:textId="77777777" w:rsidTr="00D052E8">
        <w:tc>
          <w:tcPr>
            <w:tcW w:w="4072" w:type="dxa"/>
            <w:shd w:val="clear" w:color="auto" w:fill="BFBFBF"/>
          </w:tcPr>
          <w:p w14:paraId="707A5CAD" w14:textId="77777777" w:rsidR="009A25C4" w:rsidRPr="006F253F" w:rsidRDefault="009A25C4" w:rsidP="00C1421B">
            <w:pPr>
              <w:widowControl w:val="0"/>
              <w:spacing w:before="60" w:after="60" w:line="276" w:lineRule="auto"/>
              <w:rPr>
                <w:rFonts w:ascii="Segoe UI" w:hAnsi="Segoe UI" w:cs="Segoe UI"/>
                <w:b/>
              </w:rPr>
            </w:pPr>
            <w:r w:rsidRPr="006F253F">
              <w:rPr>
                <w:rFonts w:ascii="Segoe UI" w:hAnsi="Segoe UI" w:cs="Segoe UI"/>
                <w:b/>
              </w:rPr>
              <w:t>Osoba o</w:t>
            </w:r>
            <w:r w:rsidR="00C1421B" w:rsidRPr="006F253F">
              <w:rPr>
                <w:rFonts w:ascii="Segoe UI" w:hAnsi="Segoe UI" w:cs="Segoe UI"/>
                <w:b/>
              </w:rPr>
              <w:t>právněná zastupovat zadavatele</w:t>
            </w:r>
          </w:p>
        </w:tc>
        <w:tc>
          <w:tcPr>
            <w:tcW w:w="4716" w:type="dxa"/>
            <w:vAlign w:val="center"/>
          </w:tcPr>
          <w:p w14:paraId="21423D07" w14:textId="77777777" w:rsidR="00C83266" w:rsidRPr="006F253F" w:rsidRDefault="006C4D5C" w:rsidP="00D052E8">
            <w:pPr>
              <w:widowControl w:val="0"/>
              <w:spacing w:line="276" w:lineRule="auto"/>
              <w:rPr>
                <w:rFonts w:ascii="Segoe UI" w:hAnsi="Segoe UI" w:cs="Segoe UI"/>
              </w:rPr>
            </w:pPr>
            <w:r w:rsidRPr="00D834A5">
              <w:rPr>
                <w:rFonts w:ascii="Segoe UI" w:hAnsi="Segoe UI" w:cs="Segoe UI"/>
              </w:rPr>
              <w:t>JUDr. Martin Netolický, Ph.D., hejtman</w:t>
            </w:r>
          </w:p>
        </w:tc>
      </w:tr>
      <w:tr w:rsidR="002E440C" w:rsidRPr="006F253F" w14:paraId="2DC4E983" w14:textId="77777777" w:rsidTr="00D052E8">
        <w:tc>
          <w:tcPr>
            <w:tcW w:w="4072" w:type="dxa"/>
            <w:shd w:val="clear" w:color="auto" w:fill="BFBFBF"/>
          </w:tcPr>
          <w:p w14:paraId="05823DD9" w14:textId="77777777" w:rsidR="002E440C" w:rsidRPr="006F253F" w:rsidRDefault="002E440C" w:rsidP="002E440C">
            <w:pPr>
              <w:widowControl w:val="0"/>
              <w:spacing w:before="60" w:after="60" w:line="276" w:lineRule="auto"/>
              <w:rPr>
                <w:rFonts w:ascii="Segoe UI" w:hAnsi="Segoe UI" w:cs="Segoe UI"/>
                <w:b/>
              </w:rPr>
            </w:pPr>
            <w:r w:rsidRPr="006F253F">
              <w:rPr>
                <w:rFonts w:ascii="Segoe UI" w:hAnsi="Segoe UI" w:cs="Segoe UI"/>
                <w:b/>
              </w:rPr>
              <w:t>Adresa profilu zadavatele</w:t>
            </w:r>
          </w:p>
        </w:tc>
        <w:tc>
          <w:tcPr>
            <w:tcW w:w="4716" w:type="dxa"/>
            <w:vAlign w:val="center"/>
          </w:tcPr>
          <w:p w14:paraId="708B5EE8" w14:textId="77777777" w:rsidR="00157EB4" w:rsidRPr="006F253F" w:rsidRDefault="006C4D5C" w:rsidP="0060464E">
            <w:pPr>
              <w:widowControl w:val="0"/>
              <w:rPr>
                <w:rFonts w:ascii="Segoe UI" w:hAnsi="Segoe UI" w:cs="Segoe UI"/>
              </w:rPr>
            </w:pPr>
            <w:r w:rsidRPr="00D834A5">
              <w:rPr>
                <w:rFonts w:ascii="Segoe UI" w:hAnsi="Segoe UI" w:cs="Segoe UI"/>
              </w:rPr>
              <w:t>https://zakazky.pardubickykraj.cz/</w:t>
            </w:r>
          </w:p>
        </w:tc>
      </w:tr>
    </w:tbl>
    <w:p w14:paraId="763F0A8C" w14:textId="77777777" w:rsidR="003129AE" w:rsidRPr="006F253F" w:rsidRDefault="002E440C" w:rsidP="00332F67">
      <w:pPr>
        <w:pStyle w:val="Nadpis2"/>
        <w:keepNext w:val="0"/>
        <w:keepLines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bookmarkStart w:id="43" w:name="_Ref207332822"/>
      <w:r w:rsidRPr="006F253F">
        <w:rPr>
          <w:rFonts w:ascii="Segoe UI" w:hAnsi="Segoe UI" w:cs="Segoe UI"/>
          <w:b/>
          <w:sz w:val="22"/>
        </w:rPr>
        <w:t>Kontaktní osoba</w:t>
      </w:r>
      <w:r w:rsidR="00293F90" w:rsidRPr="006F253F">
        <w:rPr>
          <w:rFonts w:ascii="Segoe UI" w:hAnsi="Segoe UI" w:cs="Segoe UI"/>
          <w:b/>
          <w:sz w:val="22"/>
        </w:rPr>
        <w:t xml:space="preserve"> zadavatele</w:t>
      </w:r>
      <w:bookmarkEnd w:id="43"/>
    </w:p>
    <w:p w14:paraId="6B849365" w14:textId="77777777" w:rsidR="00293F90" w:rsidRPr="006F253F" w:rsidRDefault="006C4D5C" w:rsidP="00950667">
      <w:pPr>
        <w:pStyle w:val="Zkladntext"/>
        <w:keepLines/>
        <w:spacing w:before="120" w:after="120" w:line="276" w:lineRule="auto"/>
        <w:ind w:left="357"/>
        <w:rPr>
          <w:rFonts w:ascii="Segoe UI" w:hAnsi="Segoe UI" w:cs="Segoe UI"/>
          <w:sz w:val="22"/>
        </w:rPr>
      </w:pPr>
      <w:r w:rsidRPr="00D834A5">
        <w:rPr>
          <w:rFonts w:ascii="Segoe UI" w:hAnsi="Segoe UI" w:cs="Segoe UI"/>
          <w:sz w:val="22"/>
        </w:rPr>
        <w:t>Kontaktní osobou ve věcech souvisejících se zadáváním této veřejné zakázky je MT </w:t>
      </w:r>
      <w:proofErr w:type="spellStart"/>
      <w:r w:rsidRPr="00D834A5">
        <w:rPr>
          <w:rFonts w:ascii="Segoe UI" w:hAnsi="Segoe UI" w:cs="Segoe UI"/>
          <w:sz w:val="22"/>
        </w:rPr>
        <w:t>Legal</w:t>
      </w:r>
      <w:proofErr w:type="spellEnd"/>
      <w:r w:rsidRPr="00D834A5">
        <w:rPr>
          <w:rFonts w:ascii="Segoe UI" w:hAnsi="Segoe UI" w:cs="Segoe UI"/>
          <w:sz w:val="22"/>
        </w:rPr>
        <w:t xml:space="preserve"> s.r.o., advokátní kancelář, </w:t>
      </w:r>
      <w:r w:rsidRPr="00D834A5">
        <w:rPr>
          <w:rFonts w:ascii="Segoe UI" w:hAnsi="Segoe UI" w:cs="Segoe UI"/>
          <w:bCs/>
          <w:sz w:val="22"/>
        </w:rPr>
        <w:t>Jugoslávská 620/29, 120 00 Praha 2</w:t>
      </w:r>
      <w:r w:rsidRPr="00D834A5">
        <w:rPr>
          <w:rFonts w:ascii="Segoe UI" w:hAnsi="Segoe UI" w:cs="Segoe UI"/>
          <w:sz w:val="22"/>
        </w:rPr>
        <w:t xml:space="preserve">, e-mail: </w:t>
      </w:r>
      <w:hyperlink r:id="rId8" w:history="1"/>
      <w:hyperlink r:id="rId9" w:history="1">
        <w:r w:rsidRPr="00D834A5">
          <w:rPr>
            <w:rStyle w:val="Hypertextovodkaz"/>
            <w:rFonts w:ascii="Segoe UI" w:hAnsi="Segoe UI" w:cs="Segoe UI"/>
            <w:sz w:val="22"/>
          </w:rPr>
          <w:t>vz@mt-legal.com</w:t>
        </w:r>
      </w:hyperlink>
      <w:r w:rsidRPr="00D834A5">
        <w:rPr>
          <w:rFonts w:ascii="Segoe UI" w:hAnsi="Segoe UI" w:cs="Segoe UI"/>
          <w:sz w:val="22"/>
        </w:rPr>
        <w:t xml:space="preserve">. Kontaktní osoba zajišťuje veškerou komunikaci zadavatele s dodavateli (tím není dotčeno oprávnění statutárního orgánu či jiné pověřené osoby zadavatele) a je v souladu s § 43 ZZVZ pověřena výkonem zadavatelských činností v tomto zadávacím řízení. </w:t>
      </w:r>
      <w:r w:rsidRPr="00D834A5">
        <w:rPr>
          <w:rFonts w:ascii="Segoe UI" w:hAnsi="Segoe UI" w:cs="Segoe UI"/>
          <w:iCs/>
          <w:sz w:val="22"/>
        </w:rPr>
        <w:t>Kontaktní osoba je pověřena také k přijímání případných námitek dodavatelů dle § 241 a násl. ZZVZ.</w:t>
      </w:r>
    </w:p>
    <w:p w14:paraId="58177151" w14:textId="77777777" w:rsidR="00A50134" w:rsidRPr="006F253F" w:rsidRDefault="00A50134" w:rsidP="00332F67">
      <w:pPr>
        <w:pStyle w:val="Nadpis2"/>
        <w:keepNext w:val="0"/>
        <w:keepLines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 w:rsidRPr="006F253F">
        <w:rPr>
          <w:rFonts w:ascii="Segoe UI" w:hAnsi="Segoe UI" w:cs="Segoe UI"/>
          <w:b/>
          <w:sz w:val="22"/>
        </w:rPr>
        <w:t>Označení osoby, která vypracovala část ZD</w:t>
      </w:r>
    </w:p>
    <w:p w14:paraId="1663125C" w14:textId="77777777" w:rsidR="006B2163" w:rsidRPr="006F253F" w:rsidRDefault="006B2163" w:rsidP="00950667">
      <w:pPr>
        <w:pStyle w:val="Nadpis2"/>
        <w:keepNext w:val="0"/>
        <w:keepLines/>
        <w:spacing w:before="120" w:after="120" w:line="276" w:lineRule="auto"/>
        <w:ind w:left="425"/>
        <w:jc w:val="both"/>
        <w:rPr>
          <w:rFonts w:ascii="Segoe UI" w:hAnsi="Segoe UI" w:cs="Segoe UI"/>
          <w:sz w:val="22"/>
        </w:rPr>
      </w:pPr>
      <w:r w:rsidRPr="006F253F">
        <w:rPr>
          <w:rFonts w:ascii="Segoe UI" w:hAnsi="Segoe UI" w:cs="Segoe UI"/>
          <w:sz w:val="22"/>
        </w:rPr>
        <w:t>Zadavatel uvádí, že níže uvedené části zadávací dokumentace vypracovala osoba odlišná od zadavatele, a to konkrétně: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1"/>
        <w:gridCol w:w="4605"/>
      </w:tblGrid>
      <w:tr w:rsidR="006B2163" w:rsidRPr="006F253F" w14:paraId="305F64E7" w14:textId="77777777" w:rsidTr="00950667">
        <w:trPr>
          <w:jc w:val="center"/>
        </w:trPr>
        <w:tc>
          <w:tcPr>
            <w:tcW w:w="4251" w:type="dxa"/>
          </w:tcPr>
          <w:p w14:paraId="71C41668" w14:textId="77777777" w:rsidR="006B2163" w:rsidRPr="006F253F" w:rsidRDefault="006B2163" w:rsidP="006B2163">
            <w:pPr>
              <w:ind w:left="284"/>
              <w:jc w:val="center"/>
              <w:rPr>
                <w:rFonts w:ascii="Segoe UI" w:hAnsi="Segoe UI" w:cs="Segoe UI"/>
                <w:b/>
              </w:rPr>
            </w:pPr>
            <w:r w:rsidRPr="006F253F">
              <w:rPr>
                <w:rFonts w:ascii="Segoe UI" w:hAnsi="Segoe UI" w:cs="Segoe UI"/>
                <w:b/>
              </w:rPr>
              <w:t>Část zadávací dokumentace</w:t>
            </w:r>
          </w:p>
        </w:tc>
        <w:tc>
          <w:tcPr>
            <w:tcW w:w="4605" w:type="dxa"/>
          </w:tcPr>
          <w:p w14:paraId="0A9C7C76" w14:textId="77777777" w:rsidR="006B2163" w:rsidRPr="006F253F" w:rsidRDefault="006B2163" w:rsidP="006B2163">
            <w:pPr>
              <w:jc w:val="center"/>
              <w:rPr>
                <w:rFonts w:ascii="Segoe UI" w:hAnsi="Segoe UI" w:cs="Segoe UI"/>
                <w:b/>
              </w:rPr>
            </w:pPr>
            <w:r w:rsidRPr="006F253F">
              <w:rPr>
                <w:rFonts w:ascii="Segoe UI" w:hAnsi="Segoe UI" w:cs="Segoe UI"/>
                <w:b/>
              </w:rPr>
              <w:t>Označení osoby</w:t>
            </w:r>
          </w:p>
        </w:tc>
      </w:tr>
      <w:tr w:rsidR="006B2163" w:rsidRPr="006F253F" w14:paraId="4937A9C5" w14:textId="77777777" w:rsidTr="00950667">
        <w:trPr>
          <w:jc w:val="center"/>
        </w:trPr>
        <w:tc>
          <w:tcPr>
            <w:tcW w:w="4251" w:type="dxa"/>
            <w:vAlign w:val="center"/>
          </w:tcPr>
          <w:p w14:paraId="45B5A1DC" w14:textId="7A5FD13F" w:rsidR="00B26A3A" w:rsidRDefault="00D110D6" w:rsidP="00B26A3A">
            <w:pPr>
              <w:pStyle w:val="Zkladntextodsazen"/>
              <w:numPr>
                <w:ilvl w:val="0"/>
                <w:numId w:val="26"/>
              </w:numPr>
              <w:spacing w:line="276" w:lineRule="auto"/>
              <w:rPr>
                <w:rFonts w:ascii="Segoe UI" w:hAnsi="Segoe UI" w:cs="Segoe UI"/>
                <w:sz w:val="22"/>
                <w:szCs w:val="22"/>
                <w:lang w:val="cs-CZ"/>
              </w:rPr>
            </w:pPr>
            <w:r w:rsidRPr="00D110D6">
              <w:rPr>
                <w:rFonts w:ascii="Segoe UI" w:hAnsi="Segoe UI" w:cs="Segoe UI"/>
                <w:sz w:val="22"/>
                <w:szCs w:val="22"/>
                <w:lang w:val="cs-CZ"/>
              </w:rPr>
              <w:t>příloha zadávací dokumentace č. 6 – Minimální technické podmínky;</w:t>
            </w:r>
          </w:p>
          <w:p w14:paraId="56AEC7EF" w14:textId="200B3C5E" w:rsidR="006B2163" w:rsidRPr="006C4D5C" w:rsidRDefault="00D110D6" w:rsidP="00B26A3A">
            <w:pPr>
              <w:pStyle w:val="Zkladntextodsazen"/>
              <w:numPr>
                <w:ilvl w:val="0"/>
                <w:numId w:val="26"/>
              </w:numPr>
              <w:spacing w:line="276" w:lineRule="auto"/>
              <w:rPr>
                <w:rFonts w:ascii="Segoe UI" w:hAnsi="Segoe UI" w:cs="Segoe UI"/>
                <w:i/>
                <w:sz w:val="22"/>
                <w:szCs w:val="22"/>
                <w:lang w:val="cs-CZ"/>
              </w:rPr>
            </w:pPr>
            <w:r w:rsidRPr="00D110D6">
              <w:rPr>
                <w:rFonts w:ascii="Segoe UI" w:hAnsi="Segoe UI" w:cs="Segoe UI"/>
                <w:sz w:val="22"/>
                <w:szCs w:val="22"/>
                <w:lang w:val="cs-CZ"/>
              </w:rPr>
              <w:t xml:space="preserve">příloha závazného návrhu smlouvy č. 1 – </w:t>
            </w:r>
            <w:r w:rsidR="00D047BD">
              <w:rPr>
                <w:rFonts w:ascii="Segoe UI" w:hAnsi="Segoe UI" w:cs="Segoe UI"/>
                <w:sz w:val="22"/>
                <w:szCs w:val="22"/>
                <w:lang w:val="cs-CZ"/>
              </w:rPr>
              <w:t>T</w:t>
            </w:r>
            <w:r w:rsidRPr="00D110D6">
              <w:rPr>
                <w:rFonts w:ascii="Segoe UI" w:hAnsi="Segoe UI" w:cs="Segoe UI"/>
                <w:sz w:val="22"/>
                <w:szCs w:val="22"/>
                <w:lang w:val="cs-CZ"/>
              </w:rPr>
              <w:t xml:space="preserve">echnická specifikace </w:t>
            </w:r>
          </w:p>
        </w:tc>
        <w:tc>
          <w:tcPr>
            <w:tcW w:w="4605" w:type="dxa"/>
            <w:vAlign w:val="center"/>
          </w:tcPr>
          <w:p w14:paraId="0A3909BF" w14:textId="77777777" w:rsidR="0042362E" w:rsidRPr="006C4D5C" w:rsidRDefault="006C4D5C" w:rsidP="006C4D5C">
            <w:pPr>
              <w:rPr>
                <w:rFonts w:ascii="Segoe UI" w:hAnsi="Segoe UI" w:cs="Segoe UI"/>
              </w:rPr>
            </w:pPr>
            <w:r w:rsidRPr="006C4D5C">
              <w:rPr>
                <w:rFonts w:ascii="Segoe UI" w:hAnsi="Segoe UI" w:cs="Segoe UI"/>
              </w:rPr>
              <w:t xml:space="preserve">ALEF </w:t>
            </w:r>
            <w:proofErr w:type="spellStart"/>
            <w:proofErr w:type="gramStart"/>
            <w:r w:rsidRPr="006C4D5C">
              <w:rPr>
                <w:rFonts w:ascii="Segoe UI" w:hAnsi="Segoe UI" w:cs="Segoe UI"/>
              </w:rPr>
              <w:t>NULA,a.s</w:t>
            </w:r>
            <w:proofErr w:type="spellEnd"/>
            <w:r w:rsidRPr="006C4D5C">
              <w:rPr>
                <w:rFonts w:ascii="Segoe UI" w:hAnsi="Segoe UI" w:cs="Segoe UI"/>
              </w:rPr>
              <w:t>.</w:t>
            </w:r>
            <w:proofErr w:type="gramEnd"/>
            <w:r w:rsidRPr="006C4D5C">
              <w:rPr>
                <w:rFonts w:ascii="Segoe UI" w:hAnsi="Segoe UI" w:cs="Segoe UI"/>
              </w:rPr>
              <w:t>, se sídlem Pernerova 691/42, Karlín, 186 00 Praha 8, IČO: 61858579</w:t>
            </w:r>
          </w:p>
        </w:tc>
      </w:tr>
    </w:tbl>
    <w:p w14:paraId="7778CC0C" w14:textId="77777777" w:rsidR="006B2163" w:rsidRDefault="001C7D95" w:rsidP="00332F67">
      <w:pPr>
        <w:pStyle w:val="Nadpis2"/>
        <w:keepNext w:val="0"/>
        <w:keepLines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Informace o zadávacím řízení</w:t>
      </w:r>
    </w:p>
    <w:p w14:paraId="7038CE42" w14:textId="77777777" w:rsidR="001C7D95" w:rsidRDefault="001C7D95" w:rsidP="00D50C5A">
      <w:pPr>
        <w:pStyle w:val="Zkladntext"/>
        <w:widowControl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1C7D95">
        <w:rPr>
          <w:rFonts w:ascii="Segoe UI" w:hAnsi="Segoe UI" w:cs="Segoe UI"/>
          <w:sz w:val="22"/>
        </w:rPr>
        <w:t>Veřejná zakázka je za</w:t>
      </w:r>
      <w:r>
        <w:rPr>
          <w:rFonts w:ascii="Segoe UI" w:hAnsi="Segoe UI" w:cs="Segoe UI"/>
          <w:sz w:val="22"/>
        </w:rPr>
        <w:t xml:space="preserve">dávána v jednacím řízení s uveřejněním dle </w:t>
      </w:r>
      <w:r w:rsidR="003D5D3D">
        <w:rPr>
          <w:rFonts w:ascii="Segoe UI" w:hAnsi="Segoe UI" w:cs="Segoe UI"/>
          <w:sz w:val="22"/>
        </w:rPr>
        <w:t>§ 60 a násl. ZZVZ</w:t>
      </w:r>
      <w:r w:rsidR="00904DD4">
        <w:rPr>
          <w:rFonts w:ascii="Segoe UI" w:hAnsi="Segoe UI" w:cs="Segoe UI"/>
          <w:sz w:val="22"/>
        </w:rPr>
        <w:t>.</w:t>
      </w:r>
    </w:p>
    <w:p w14:paraId="4E4DBB61" w14:textId="77777777" w:rsidR="000E0261" w:rsidRPr="00904DD4" w:rsidRDefault="000E0261" w:rsidP="00D50C5A">
      <w:pPr>
        <w:pStyle w:val="Zkladntext"/>
        <w:widowControl w:val="0"/>
        <w:spacing w:before="120" w:after="120" w:line="276" w:lineRule="auto"/>
        <w:ind w:left="425"/>
        <w:rPr>
          <w:rFonts w:ascii="Segoe UI" w:hAnsi="Segoe UI" w:cs="Segoe UI"/>
          <w:bCs/>
          <w:sz w:val="22"/>
        </w:rPr>
      </w:pPr>
      <w:r w:rsidRPr="00904DD4">
        <w:rPr>
          <w:rFonts w:ascii="Segoe UI" w:hAnsi="Segoe UI" w:cs="Segoe UI"/>
          <w:bCs/>
          <w:sz w:val="22"/>
        </w:rPr>
        <w:t>Jednací řízení s uveřejněním probíhá ve třech fázích, nej</w:t>
      </w:r>
      <w:r w:rsidR="00904C0B">
        <w:rPr>
          <w:rFonts w:ascii="Segoe UI" w:hAnsi="Segoe UI" w:cs="Segoe UI"/>
          <w:bCs/>
          <w:sz w:val="22"/>
        </w:rPr>
        <w:t>prve dochází k podání žádosti o </w:t>
      </w:r>
      <w:r w:rsidRPr="00904DD4">
        <w:rPr>
          <w:rFonts w:ascii="Segoe UI" w:hAnsi="Segoe UI" w:cs="Segoe UI"/>
          <w:bCs/>
          <w:sz w:val="22"/>
        </w:rPr>
        <w:t>účast</w:t>
      </w:r>
      <w:r w:rsidR="00904DD4" w:rsidRPr="00904DD4">
        <w:rPr>
          <w:rFonts w:ascii="Segoe UI" w:hAnsi="Segoe UI" w:cs="Segoe UI"/>
          <w:bCs/>
          <w:sz w:val="22"/>
        </w:rPr>
        <w:t xml:space="preserve"> (prokázání splnění kvalifikace)</w:t>
      </w:r>
      <w:r w:rsidRPr="00904DD4">
        <w:rPr>
          <w:rFonts w:ascii="Segoe UI" w:hAnsi="Segoe UI" w:cs="Segoe UI"/>
          <w:bCs/>
          <w:sz w:val="22"/>
        </w:rPr>
        <w:t xml:space="preserve"> a teprve po jejich posouzení zadavatel vyzývá účastníky zadávacího řízení k podání předběžných nabídek. Předběžnou nabídku může podat pouze ten účastník, který byl zadavatelem vyzván k podání předběžné nabídky. Následně zadavatel s účastníky zadávacího řízení jedná o jejich předběžných nabídkách. Po ukončení jednání o předběžných nabídkách zadavatel vyzývá účastníky zadávacího řízení k podání nabídek. Nabídku může podat pouze ten účastník zadávacího řízení, který byl k podání nabídky vyzván.</w:t>
      </w:r>
    </w:p>
    <w:p w14:paraId="171A4664" w14:textId="77777777" w:rsidR="001C7D95" w:rsidRPr="00904DD4" w:rsidRDefault="003D5D3D" w:rsidP="00D50C5A">
      <w:pPr>
        <w:pStyle w:val="Zkladntext"/>
        <w:widowControl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Pokud je v textu této zadávací dokumentace použit pojem „</w:t>
      </w:r>
      <w:r w:rsidRPr="003D5D3D">
        <w:rPr>
          <w:rFonts w:ascii="Segoe UI" w:hAnsi="Segoe UI" w:cs="Segoe UI"/>
          <w:b/>
          <w:i/>
          <w:sz w:val="22"/>
        </w:rPr>
        <w:t>nabídka</w:t>
      </w:r>
      <w:r>
        <w:rPr>
          <w:rFonts w:ascii="Segoe UI" w:hAnsi="Segoe UI" w:cs="Segoe UI"/>
          <w:sz w:val="22"/>
        </w:rPr>
        <w:t>“, rozumí se jim jak předběžná nabídka dle § 61 odst. 5 ZZVZ, tak (konečná) nabídka dle § 61 odst. 11 ZZVZ, pokud není uvedeno jinak.</w:t>
      </w:r>
    </w:p>
    <w:p w14:paraId="660B2F1C" w14:textId="77777777" w:rsidR="003129AE" w:rsidRPr="006F253F" w:rsidRDefault="003129AE" w:rsidP="00332F67">
      <w:pPr>
        <w:pStyle w:val="Nadpis2"/>
        <w:keepLines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sz w:val="22"/>
        </w:rPr>
      </w:pPr>
      <w:r w:rsidRPr="006F253F">
        <w:rPr>
          <w:rFonts w:ascii="Segoe UI" w:hAnsi="Segoe UI" w:cs="Segoe UI"/>
          <w:b/>
          <w:sz w:val="22"/>
        </w:rPr>
        <w:t>Vymezení</w:t>
      </w:r>
      <w:r w:rsidRPr="006F253F">
        <w:rPr>
          <w:rFonts w:ascii="Segoe UI" w:hAnsi="Segoe UI" w:cs="Segoe UI"/>
          <w:sz w:val="22"/>
        </w:rPr>
        <w:t xml:space="preserve"> </w:t>
      </w:r>
      <w:r w:rsidRPr="006F253F">
        <w:rPr>
          <w:rFonts w:ascii="Segoe UI" w:hAnsi="Segoe UI" w:cs="Segoe UI"/>
          <w:b/>
          <w:sz w:val="22"/>
        </w:rPr>
        <w:t>zadávací dokumentace</w:t>
      </w:r>
      <w:r w:rsidR="00D37F87" w:rsidRPr="006F253F">
        <w:rPr>
          <w:rFonts w:ascii="Segoe UI" w:hAnsi="Segoe UI" w:cs="Segoe UI"/>
          <w:b/>
          <w:sz w:val="22"/>
        </w:rPr>
        <w:t xml:space="preserve"> a její poskytování</w:t>
      </w:r>
    </w:p>
    <w:p w14:paraId="561B3BA2" w14:textId="77777777" w:rsidR="003129AE" w:rsidRPr="006F253F" w:rsidRDefault="003129AE" w:rsidP="009E2DB6">
      <w:pPr>
        <w:pStyle w:val="Zkladntext"/>
        <w:keepLines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6F253F">
        <w:rPr>
          <w:rFonts w:ascii="Segoe UI" w:hAnsi="Segoe UI" w:cs="Segoe UI"/>
          <w:sz w:val="22"/>
        </w:rPr>
        <w:t>Zadávací dokumentací se rozumí zadávací dokumentace v užším smyslu, tj. veškeré písemné dokumenty obsahující zadávací podmínky, sdělované nebo zpřístupňované účastníkům zadávacího řízení při zahájení zadávacího řízení s výjimkou formulářů podle §</w:t>
      </w:r>
      <w:r w:rsidR="008C6F23">
        <w:rPr>
          <w:rFonts w:ascii="Segoe UI" w:hAnsi="Segoe UI" w:cs="Segoe UI"/>
          <w:sz w:val="22"/>
        </w:rPr>
        <w:t> </w:t>
      </w:r>
      <w:r w:rsidRPr="006F253F">
        <w:rPr>
          <w:rFonts w:ascii="Segoe UI" w:hAnsi="Segoe UI" w:cs="Segoe UI"/>
          <w:sz w:val="22"/>
        </w:rPr>
        <w:t>212 ZZVZ a výzev uvedených v příloze č. 6 ZZVZ.</w:t>
      </w:r>
    </w:p>
    <w:p w14:paraId="6DCB965B" w14:textId="77777777" w:rsidR="004D519B" w:rsidRDefault="004D519B" w:rsidP="009E2DB6">
      <w:pPr>
        <w:pStyle w:val="Zkladntext"/>
        <w:keepLines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6F253F">
        <w:rPr>
          <w:rFonts w:ascii="Segoe UI" w:hAnsi="Segoe UI" w:cs="Segoe UI"/>
          <w:iCs/>
          <w:sz w:val="22"/>
        </w:rPr>
        <w:t xml:space="preserve">V souladu s § 96 odst. </w:t>
      </w:r>
      <w:smartTag w:uri="urn:schemas-microsoft-com:office:smarttags" w:element="metricconverter">
        <w:smartTagPr>
          <w:attr w:name="ProductID" w:val="1 a"/>
        </w:smartTagPr>
        <w:r w:rsidRPr="006F253F">
          <w:rPr>
            <w:rFonts w:ascii="Segoe UI" w:hAnsi="Segoe UI" w:cs="Segoe UI"/>
            <w:iCs/>
            <w:sz w:val="22"/>
          </w:rPr>
          <w:t>1 a</w:t>
        </w:r>
      </w:smartTag>
      <w:r w:rsidRPr="006F253F">
        <w:rPr>
          <w:rFonts w:ascii="Segoe UI" w:hAnsi="Segoe UI" w:cs="Segoe UI"/>
          <w:iCs/>
          <w:sz w:val="22"/>
        </w:rPr>
        <w:t xml:space="preserve"> 2 ZZVZ, je zadávací dokumentace zveřejněna na profilu zadavatele:</w:t>
      </w:r>
      <w:r w:rsidR="005C76E2" w:rsidRPr="006F253F">
        <w:rPr>
          <w:rFonts w:ascii="Segoe UI" w:hAnsi="Segoe UI" w:cs="Segoe UI"/>
          <w:iCs/>
          <w:sz w:val="22"/>
        </w:rPr>
        <w:t xml:space="preserve"> </w:t>
      </w:r>
      <w:hyperlink r:id="rId10" w:history="1">
        <w:r w:rsidR="00332F67" w:rsidRPr="00C322AA">
          <w:rPr>
            <w:rStyle w:val="Hypertextovodkaz"/>
            <w:rFonts w:ascii="Segoe UI" w:hAnsi="Segoe UI" w:cs="Segoe UI"/>
            <w:sz w:val="22"/>
          </w:rPr>
          <w:t>https://zakazky.pardubickykraj.cz/</w:t>
        </w:r>
      </w:hyperlink>
    </w:p>
    <w:p w14:paraId="36541F77" w14:textId="77777777" w:rsidR="00332F67" w:rsidRPr="006F253F" w:rsidRDefault="00332F67" w:rsidP="00332F67">
      <w:pPr>
        <w:pStyle w:val="Nadpis2"/>
        <w:keepLines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sz w:val="22"/>
        </w:rPr>
      </w:pPr>
      <w:r>
        <w:rPr>
          <w:rFonts w:ascii="Segoe UI" w:hAnsi="Segoe UI" w:cs="Segoe UI"/>
          <w:b/>
          <w:sz w:val="22"/>
        </w:rPr>
        <w:t>Opatření k ochraně interních informací</w:t>
      </w:r>
    </w:p>
    <w:p w14:paraId="5447DC31" w14:textId="020E95EA" w:rsidR="00E10CCB" w:rsidRDefault="00E10CCB" w:rsidP="00E10CCB">
      <w:pPr>
        <w:pStyle w:val="Zkladntext"/>
        <w:widowControl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E10CCB">
        <w:rPr>
          <w:rFonts w:ascii="Segoe UI" w:hAnsi="Segoe UI" w:cs="Segoe UI"/>
          <w:sz w:val="22"/>
        </w:rPr>
        <w:t>Zadavatel výslovně upozorňuje</w:t>
      </w:r>
      <w:r>
        <w:rPr>
          <w:rFonts w:ascii="Segoe UI" w:hAnsi="Segoe UI" w:cs="Segoe UI"/>
          <w:sz w:val="22"/>
        </w:rPr>
        <w:t xml:space="preserve"> dodavatele</w:t>
      </w:r>
      <w:r w:rsidRPr="00E10CCB">
        <w:rPr>
          <w:rFonts w:ascii="Segoe UI" w:hAnsi="Segoe UI" w:cs="Segoe UI"/>
          <w:sz w:val="22"/>
        </w:rPr>
        <w:t xml:space="preserve"> na skutečnost, že</w:t>
      </w:r>
      <w:r>
        <w:rPr>
          <w:rFonts w:ascii="Segoe UI" w:hAnsi="Segoe UI" w:cs="Segoe UI"/>
          <w:sz w:val="22"/>
        </w:rPr>
        <w:t xml:space="preserve"> dokument s označením Interní informace o infrastruktuře zadavatele bude poskytnut pouze účastníkům zadávacího řízení, kteří podají předběžnou nabídku, na počátku prvního jednání o</w:t>
      </w:r>
      <w:r w:rsidR="00271578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 xml:space="preserve">předběžné nabídce </w:t>
      </w:r>
      <w:r w:rsidRPr="00E10CCB">
        <w:rPr>
          <w:rFonts w:ascii="Segoe UI" w:hAnsi="Segoe UI" w:cs="Segoe UI"/>
          <w:sz w:val="22"/>
        </w:rPr>
        <w:t>výhradně oproti podpisu dohody o mlčenlivosti (dále jen „</w:t>
      </w:r>
      <w:r w:rsidRPr="00271578">
        <w:rPr>
          <w:rFonts w:ascii="Segoe UI" w:hAnsi="Segoe UI" w:cs="Segoe UI"/>
          <w:i/>
          <w:sz w:val="22"/>
        </w:rPr>
        <w:t>NDA</w:t>
      </w:r>
      <w:r w:rsidRPr="00E10CCB">
        <w:rPr>
          <w:rFonts w:ascii="Segoe UI" w:hAnsi="Segoe UI" w:cs="Segoe UI"/>
          <w:sz w:val="22"/>
        </w:rPr>
        <w:t>“)</w:t>
      </w:r>
      <w:r w:rsidR="00A7222C">
        <w:rPr>
          <w:rFonts w:ascii="Segoe UI" w:hAnsi="Segoe UI" w:cs="Segoe UI"/>
          <w:sz w:val="22"/>
        </w:rPr>
        <w:t>.</w:t>
      </w:r>
    </w:p>
    <w:p w14:paraId="63D713F9" w14:textId="77777777" w:rsidR="00E10CCB" w:rsidRDefault="00E10CCB" w:rsidP="00271578">
      <w:pPr>
        <w:pStyle w:val="Zkladntext"/>
        <w:widowControl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Dokument s označením Interní informace o infrastruktuře zadavatele obsahuje</w:t>
      </w:r>
      <w:r w:rsidRPr="00E10CCB">
        <w:rPr>
          <w:rFonts w:ascii="Segoe UI" w:hAnsi="Segoe UI" w:cs="Segoe UI"/>
          <w:sz w:val="22"/>
        </w:rPr>
        <w:t xml:space="preserve"> </w:t>
      </w:r>
      <w:r>
        <w:rPr>
          <w:rFonts w:ascii="Segoe UI" w:hAnsi="Segoe UI" w:cs="Segoe UI"/>
          <w:sz w:val="22"/>
        </w:rPr>
        <w:t>interní</w:t>
      </w:r>
      <w:r w:rsidRPr="00E10CCB">
        <w:rPr>
          <w:rFonts w:ascii="Segoe UI" w:hAnsi="Segoe UI" w:cs="Segoe UI"/>
          <w:sz w:val="22"/>
        </w:rPr>
        <w:t xml:space="preserve"> a</w:t>
      </w:r>
      <w:r w:rsidR="00271578">
        <w:rPr>
          <w:rFonts w:ascii="Segoe UI" w:hAnsi="Segoe UI" w:cs="Segoe UI"/>
          <w:sz w:val="22"/>
        </w:rPr>
        <w:t> </w:t>
      </w:r>
      <w:r w:rsidRPr="00E10CCB">
        <w:rPr>
          <w:rFonts w:ascii="Segoe UI" w:hAnsi="Segoe UI" w:cs="Segoe UI"/>
          <w:sz w:val="22"/>
        </w:rPr>
        <w:t>citlivé informace, a proto t</w:t>
      </w:r>
      <w:r>
        <w:rPr>
          <w:rFonts w:ascii="Segoe UI" w:hAnsi="Segoe UI" w:cs="Segoe UI"/>
          <w:sz w:val="22"/>
        </w:rPr>
        <w:t>y</w:t>
      </w:r>
      <w:r w:rsidRPr="00E10CCB">
        <w:rPr>
          <w:rFonts w:ascii="Segoe UI" w:hAnsi="Segoe UI" w:cs="Segoe UI"/>
          <w:sz w:val="22"/>
        </w:rPr>
        <w:t xml:space="preserve">to </w:t>
      </w:r>
      <w:r>
        <w:rPr>
          <w:rFonts w:ascii="Segoe UI" w:hAnsi="Segoe UI" w:cs="Segoe UI"/>
          <w:sz w:val="22"/>
        </w:rPr>
        <w:t>informace</w:t>
      </w:r>
      <w:r w:rsidRPr="00E10CCB">
        <w:rPr>
          <w:rFonts w:ascii="Segoe UI" w:hAnsi="Segoe UI" w:cs="Segoe UI"/>
          <w:sz w:val="22"/>
        </w:rPr>
        <w:t xml:space="preserve"> bud</w:t>
      </w:r>
      <w:r>
        <w:rPr>
          <w:rFonts w:ascii="Segoe UI" w:hAnsi="Segoe UI" w:cs="Segoe UI"/>
          <w:sz w:val="22"/>
        </w:rPr>
        <w:t>ou ve smyslu § 4 odst. 7 zákona č.</w:t>
      </w:r>
      <w:r w:rsidR="00271578">
        <w:rPr>
          <w:rFonts w:ascii="Segoe UI" w:hAnsi="Segoe UI" w:cs="Segoe UI"/>
          <w:sz w:val="22"/>
        </w:rPr>
        <w:t> </w:t>
      </w:r>
      <w:r w:rsidRPr="00E10CCB">
        <w:rPr>
          <w:rFonts w:ascii="Segoe UI" w:hAnsi="Segoe UI" w:cs="Segoe UI"/>
          <w:sz w:val="22"/>
        </w:rPr>
        <w:t>181/2014 Sb.</w:t>
      </w:r>
      <w:r w:rsidR="00271578">
        <w:rPr>
          <w:rFonts w:ascii="Segoe UI" w:hAnsi="Segoe UI" w:cs="Segoe UI"/>
          <w:sz w:val="22"/>
        </w:rPr>
        <w:t xml:space="preserve">, </w:t>
      </w:r>
      <w:r w:rsidRPr="00E10CCB">
        <w:rPr>
          <w:rFonts w:ascii="Segoe UI" w:hAnsi="Segoe UI" w:cs="Segoe UI"/>
          <w:sz w:val="22"/>
        </w:rPr>
        <w:t>o kybernetické bezpečnosti a o změně souvisejících zákonů (zákon o</w:t>
      </w:r>
      <w:r w:rsidR="00271578">
        <w:rPr>
          <w:rFonts w:ascii="Segoe UI" w:hAnsi="Segoe UI" w:cs="Segoe UI"/>
          <w:sz w:val="22"/>
        </w:rPr>
        <w:t> </w:t>
      </w:r>
      <w:r w:rsidRPr="00E10CCB">
        <w:rPr>
          <w:rFonts w:ascii="Segoe UI" w:hAnsi="Segoe UI" w:cs="Segoe UI"/>
          <w:sz w:val="22"/>
        </w:rPr>
        <w:t>kybernetické bezpečnosti)</w:t>
      </w:r>
      <w:r w:rsidR="00271578">
        <w:rPr>
          <w:rFonts w:ascii="Segoe UI" w:hAnsi="Segoe UI" w:cs="Segoe UI"/>
          <w:sz w:val="22"/>
        </w:rPr>
        <w:t>, ve znění pozdějších předpisů a Metodiky zadávání veřejných zakázek v oblasti ICT a kybernetická bezpečnost Národního úřadu pro kybernetickou a informační bezpečnost,</w:t>
      </w:r>
      <w:r>
        <w:rPr>
          <w:rFonts w:ascii="Segoe UI" w:hAnsi="Segoe UI" w:cs="Segoe UI"/>
          <w:sz w:val="22"/>
        </w:rPr>
        <w:t xml:space="preserve"> poskytnuty pouze účastníkům zadávacího řízení tak, jak je uvedeno výše.</w:t>
      </w:r>
    </w:p>
    <w:p w14:paraId="4D261EEF" w14:textId="77777777" w:rsidR="00E10CCB" w:rsidRDefault="00E10CCB" w:rsidP="00E10CCB">
      <w:pPr>
        <w:pStyle w:val="Zkladntext"/>
        <w:widowControl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E10CCB">
        <w:rPr>
          <w:rFonts w:ascii="Segoe UI" w:hAnsi="Segoe UI" w:cs="Segoe UI"/>
          <w:sz w:val="22"/>
        </w:rPr>
        <w:t xml:space="preserve">Vzor NDA tvoří přílohu zadávací </w:t>
      </w:r>
      <w:r w:rsidRPr="00B510A7">
        <w:rPr>
          <w:rFonts w:ascii="Segoe UI" w:hAnsi="Segoe UI" w:cs="Segoe UI"/>
          <w:sz w:val="22"/>
        </w:rPr>
        <w:t>dokumentace č.</w:t>
      </w:r>
      <w:r w:rsidR="00B510A7" w:rsidRPr="00B510A7">
        <w:rPr>
          <w:rFonts w:ascii="Segoe UI" w:hAnsi="Segoe UI" w:cs="Segoe UI"/>
          <w:sz w:val="22"/>
        </w:rPr>
        <w:t xml:space="preserve"> 5</w:t>
      </w:r>
      <w:r w:rsidRPr="00B510A7">
        <w:rPr>
          <w:rFonts w:ascii="Segoe UI" w:hAnsi="Segoe UI" w:cs="Segoe UI"/>
          <w:sz w:val="22"/>
        </w:rPr>
        <w:t>.</w:t>
      </w:r>
      <w:r w:rsidRPr="00E10CCB">
        <w:rPr>
          <w:rFonts w:ascii="Segoe UI" w:hAnsi="Segoe UI" w:cs="Segoe UI"/>
          <w:sz w:val="22"/>
        </w:rPr>
        <w:t xml:space="preserve"> </w:t>
      </w:r>
    </w:p>
    <w:p w14:paraId="4A7D8ABE" w14:textId="77777777" w:rsidR="00271578" w:rsidRDefault="00271578" w:rsidP="00E10CCB">
      <w:pPr>
        <w:pStyle w:val="Zkladntext"/>
        <w:widowControl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Informace uvedené v dokumentu s označením Interní informace o infrastruktuře zadavatele nepředstavují ve smyslu § 36 odst. 3 ZZVZ zadávací podmínky nezbytné </w:t>
      </w:r>
      <w:r w:rsidR="006D3803">
        <w:rPr>
          <w:rFonts w:ascii="Segoe UI" w:hAnsi="Segoe UI" w:cs="Segoe UI"/>
          <w:sz w:val="22"/>
        </w:rPr>
        <w:t>k </w:t>
      </w:r>
      <w:r>
        <w:rPr>
          <w:rFonts w:ascii="Segoe UI" w:hAnsi="Segoe UI" w:cs="Segoe UI"/>
          <w:sz w:val="22"/>
        </w:rPr>
        <w:t>podání žádosti o účast a předběžné nabídky.</w:t>
      </w:r>
    </w:p>
    <w:p w14:paraId="4D4085A5" w14:textId="77777777" w:rsidR="00271578" w:rsidRPr="006F253F" w:rsidRDefault="00271578" w:rsidP="00271578">
      <w:pPr>
        <w:pStyle w:val="Nadpis2"/>
        <w:keepLines/>
        <w:numPr>
          <w:ilvl w:val="1"/>
          <w:numId w:val="1"/>
        </w:numPr>
        <w:spacing w:before="240" w:after="200" w:line="276" w:lineRule="auto"/>
        <w:rPr>
          <w:rFonts w:ascii="Segoe UI" w:hAnsi="Segoe UI" w:cs="Segoe UI"/>
          <w:sz w:val="22"/>
        </w:rPr>
      </w:pPr>
      <w:r>
        <w:rPr>
          <w:rFonts w:ascii="Segoe UI" w:hAnsi="Segoe UI" w:cs="Segoe UI"/>
          <w:b/>
          <w:sz w:val="22"/>
        </w:rPr>
        <w:t>Elektronický nástroj E-ZAK</w:t>
      </w:r>
    </w:p>
    <w:p w14:paraId="3F53F6FD" w14:textId="77777777" w:rsidR="00271578" w:rsidRPr="00A30514" w:rsidRDefault="00271578" w:rsidP="00271578">
      <w:pPr>
        <w:pStyle w:val="Zkladntext"/>
        <w:widowControl w:val="0"/>
        <w:spacing w:before="120" w:after="120" w:line="276" w:lineRule="auto"/>
        <w:ind w:left="357"/>
        <w:rPr>
          <w:rFonts w:ascii="Segoe UI" w:hAnsi="Segoe UI" w:cs="Segoe UI"/>
          <w:iCs/>
          <w:sz w:val="22"/>
        </w:rPr>
      </w:pPr>
      <w:r w:rsidRPr="00A30514">
        <w:rPr>
          <w:rFonts w:ascii="Segoe UI" w:hAnsi="Segoe UI" w:cs="Segoe UI"/>
          <w:iCs/>
          <w:sz w:val="22"/>
        </w:rPr>
        <w:t>Veškeré úkony v rámci zadávacího řízení se provádějí elektronicky prostřednictvím elektronického nástroje E-ZAK, nestanoví-li zadavatel v zadávacích podmínkách nebo v průběhu zadávacího řízení jinak. Zadavatel dodavatele upozorňuje, že pro plné využití všech možností elektronického nástroje E-ZAK je třeba provést a dokončit tzv. registraci dodavatele.</w:t>
      </w:r>
    </w:p>
    <w:p w14:paraId="13371EE8" w14:textId="77777777" w:rsidR="00271578" w:rsidRPr="00A30514" w:rsidRDefault="00271578" w:rsidP="00271578">
      <w:pPr>
        <w:pStyle w:val="Zkladntext"/>
        <w:widowControl w:val="0"/>
        <w:spacing w:before="120" w:after="120" w:line="276" w:lineRule="auto"/>
        <w:ind w:left="357"/>
        <w:rPr>
          <w:rFonts w:ascii="Segoe UI" w:hAnsi="Segoe UI" w:cs="Segoe UI"/>
          <w:sz w:val="22"/>
        </w:rPr>
      </w:pPr>
      <w:r w:rsidRPr="00A30514">
        <w:rPr>
          <w:rFonts w:ascii="Segoe UI" w:hAnsi="Segoe UI" w:cs="Segoe UI"/>
          <w:sz w:val="22"/>
        </w:rPr>
        <w:t>Veškeré písemnosti zasílané prostřednictvím elektronického nástroje E-ZAK se považují za řádně doručené dnem jejich doručení do uživatelského účtu adresáta písemnosti v elektronickém nástroji E-ZAK. Na doručení písemnosti nemá vliv, zda byla písemnost jejím adresátem přečtena, případně, zda elektronický nástroj E-ZAK adresátovi odeslal na kontaktní emailovou adresu upozornění o tom, že na jeho uživatelský účet v elektronickém nástroji E-ZAK byla doručena nová zpráva, či nikoli.</w:t>
      </w:r>
    </w:p>
    <w:p w14:paraId="44A95956" w14:textId="77777777" w:rsidR="00271578" w:rsidRDefault="00271578" w:rsidP="00271578">
      <w:pPr>
        <w:pStyle w:val="Zkladntext"/>
        <w:widowControl w:val="0"/>
        <w:spacing w:before="120" w:after="120" w:line="276" w:lineRule="auto"/>
        <w:ind w:left="357"/>
        <w:rPr>
          <w:rFonts w:ascii="Segoe UI" w:hAnsi="Segoe UI" w:cs="Segoe UI"/>
          <w:sz w:val="22"/>
        </w:rPr>
      </w:pPr>
      <w:r w:rsidRPr="00A30514">
        <w:rPr>
          <w:rFonts w:ascii="Segoe UI" w:hAnsi="Segoe UI" w:cs="Segoe UI"/>
          <w:sz w:val="22"/>
        </w:rPr>
        <w:t xml:space="preserve">Podmínky a informace týkající se elektronického nástroje E-ZAK včetně informací o používání elektronického podpisu jsou dostupné na </w:t>
      </w:r>
      <w:hyperlink r:id="rId11" w:history="1">
        <w:r w:rsidRPr="00D834A5">
          <w:rPr>
            <w:rStyle w:val="Hypertextovodkaz"/>
            <w:rFonts w:ascii="Segoe UI" w:hAnsi="Segoe UI" w:cs="Segoe UI"/>
            <w:sz w:val="22"/>
          </w:rPr>
          <w:t>https://zakazky.pardubickykraj.cz/</w:t>
        </w:r>
      </w:hyperlink>
      <w:r w:rsidRPr="00A30514">
        <w:rPr>
          <w:rFonts w:ascii="Segoe UI" w:hAnsi="Segoe UI" w:cs="Segoe UI"/>
          <w:sz w:val="22"/>
        </w:rPr>
        <w:t>.</w:t>
      </w:r>
    </w:p>
    <w:p w14:paraId="2FD514C8" w14:textId="77777777" w:rsidR="00293F90" w:rsidRPr="006F253F" w:rsidRDefault="003A0621" w:rsidP="001413D5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44" w:name="_Toc519840997"/>
      <w:r w:rsidRPr="006F253F">
        <w:rPr>
          <w:rFonts w:ascii="Segoe UI" w:hAnsi="Segoe UI" w:cs="Segoe UI"/>
          <w:b/>
          <w:sz w:val="22"/>
          <w:u w:val="single"/>
        </w:rPr>
        <w:t>P</w:t>
      </w:r>
      <w:r w:rsidR="00293F90" w:rsidRPr="006F253F">
        <w:rPr>
          <w:rFonts w:ascii="Segoe UI" w:hAnsi="Segoe UI" w:cs="Segoe UI"/>
          <w:b/>
          <w:sz w:val="22"/>
          <w:u w:val="single"/>
        </w:rPr>
        <w:t xml:space="preserve">ředmět </w:t>
      </w:r>
      <w:r w:rsidR="00055B2D" w:rsidRPr="006F253F">
        <w:rPr>
          <w:rFonts w:ascii="Segoe UI" w:hAnsi="Segoe UI" w:cs="Segoe UI"/>
          <w:b/>
          <w:sz w:val="22"/>
          <w:u w:val="single"/>
        </w:rPr>
        <w:t xml:space="preserve">plnění </w:t>
      </w:r>
      <w:r w:rsidR="00293F90" w:rsidRPr="006F253F">
        <w:rPr>
          <w:rFonts w:ascii="Segoe UI" w:hAnsi="Segoe UI" w:cs="Segoe UI"/>
          <w:b/>
          <w:sz w:val="22"/>
          <w:u w:val="single"/>
        </w:rPr>
        <w:t>veřejné zakázky</w:t>
      </w:r>
      <w:bookmarkEnd w:id="44"/>
    </w:p>
    <w:p w14:paraId="1C8AFCA6" w14:textId="77777777" w:rsidR="00533767" w:rsidRPr="006F253F" w:rsidRDefault="00533767" w:rsidP="001413D5">
      <w:pPr>
        <w:pStyle w:val="Nadpis2"/>
        <w:keepNext w:val="0"/>
        <w:numPr>
          <w:ilvl w:val="1"/>
          <w:numId w:val="1"/>
        </w:numPr>
        <w:spacing w:before="120" w:after="200" w:line="276" w:lineRule="auto"/>
        <w:ind w:left="998" w:hanging="431"/>
        <w:rPr>
          <w:rFonts w:ascii="Segoe UI" w:hAnsi="Segoe UI" w:cs="Segoe UI"/>
          <w:b/>
          <w:sz w:val="22"/>
        </w:rPr>
      </w:pPr>
      <w:r w:rsidRPr="006F253F">
        <w:rPr>
          <w:rFonts w:ascii="Segoe UI" w:hAnsi="Segoe UI" w:cs="Segoe UI"/>
          <w:b/>
          <w:sz w:val="22"/>
        </w:rPr>
        <w:t>Předmět plnění veřejné zakázky</w:t>
      </w:r>
    </w:p>
    <w:p w14:paraId="1B0B246E" w14:textId="77777777" w:rsidR="001413D5" w:rsidRPr="00D834A5" w:rsidRDefault="001413D5" w:rsidP="001413D5">
      <w:pPr>
        <w:pStyle w:val="Zkladntext"/>
        <w:widowControl w:val="0"/>
        <w:spacing w:before="120" w:after="120" w:line="276" w:lineRule="auto"/>
        <w:ind w:left="357"/>
        <w:rPr>
          <w:rFonts w:ascii="Segoe UI" w:hAnsi="Segoe UI" w:cs="Segoe UI"/>
          <w:iCs/>
          <w:sz w:val="22"/>
        </w:rPr>
      </w:pPr>
      <w:r w:rsidRPr="00657AA2">
        <w:rPr>
          <w:rFonts w:ascii="Segoe UI" w:hAnsi="Segoe UI" w:cs="Segoe UI"/>
          <w:sz w:val="22"/>
        </w:rPr>
        <w:t xml:space="preserve">Účelem této veřejné zakázky je zajištění </w:t>
      </w:r>
      <w:r>
        <w:rPr>
          <w:rFonts w:ascii="Segoe UI" w:hAnsi="Segoe UI" w:cs="Segoe UI"/>
          <w:sz w:val="22"/>
        </w:rPr>
        <w:t>rozvoje prostředků informační technologie chránících komunikační infrastrukturu Pardubického kraje v souladu se zákonem č. </w:t>
      </w:r>
      <w:r w:rsidRPr="00D834A5">
        <w:rPr>
          <w:rFonts w:ascii="Segoe UI" w:hAnsi="Segoe UI" w:cs="Segoe UI"/>
          <w:iCs/>
          <w:sz w:val="22"/>
        </w:rPr>
        <w:t>181/2014 Sb.</w:t>
      </w:r>
      <w:r>
        <w:rPr>
          <w:rFonts w:ascii="Segoe UI" w:hAnsi="Segoe UI" w:cs="Segoe UI"/>
          <w:sz w:val="22"/>
        </w:rPr>
        <w:t xml:space="preserve">, </w:t>
      </w:r>
      <w:r w:rsidRPr="00D834A5">
        <w:rPr>
          <w:rFonts w:ascii="Segoe UI" w:hAnsi="Segoe UI" w:cs="Segoe UI"/>
          <w:iCs/>
          <w:sz w:val="22"/>
        </w:rPr>
        <w:t>o kybernetické bezpečnosti a o změně souvisejících zákonů (zákon o</w:t>
      </w:r>
      <w:r>
        <w:rPr>
          <w:rFonts w:ascii="Segoe UI" w:hAnsi="Segoe UI" w:cs="Segoe UI"/>
          <w:iCs/>
          <w:sz w:val="22"/>
        </w:rPr>
        <w:t> </w:t>
      </w:r>
      <w:r w:rsidRPr="00D834A5">
        <w:rPr>
          <w:rFonts w:ascii="Segoe UI" w:hAnsi="Segoe UI" w:cs="Segoe UI"/>
          <w:iCs/>
          <w:sz w:val="22"/>
        </w:rPr>
        <w:t>kybernetické bezpečnosti)</w:t>
      </w:r>
      <w:r>
        <w:rPr>
          <w:rFonts w:ascii="Segoe UI" w:hAnsi="Segoe UI" w:cs="Segoe UI"/>
          <w:iCs/>
          <w:sz w:val="22"/>
        </w:rPr>
        <w:t>, ve znění pozdějších předpisů a aktuálními technickými standardy.</w:t>
      </w:r>
    </w:p>
    <w:p w14:paraId="15814550" w14:textId="77777777" w:rsidR="001413D5" w:rsidRDefault="001413D5" w:rsidP="001413D5">
      <w:pPr>
        <w:pStyle w:val="Zkladntext"/>
        <w:widowControl w:val="0"/>
        <w:spacing w:before="120" w:after="120" w:line="276" w:lineRule="auto"/>
        <w:ind w:left="357"/>
        <w:rPr>
          <w:rFonts w:ascii="Segoe UI" w:hAnsi="Segoe UI" w:cs="Segoe UI"/>
          <w:iCs/>
          <w:sz w:val="22"/>
        </w:rPr>
      </w:pPr>
      <w:r>
        <w:rPr>
          <w:rFonts w:ascii="Segoe UI" w:hAnsi="Segoe UI" w:cs="Segoe UI"/>
          <w:sz w:val="22"/>
        </w:rPr>
        <w:t xml:space="preserve">Předmětem zadavatelem požadovaného plnění veřejné zakázky je zmenšení rizika kybernetických hrozeb a zvýšení dostupnosti důležitých informačních systémů Pardubického kraje i v případě bezpečnostních incidentů; obnovení zastaralých a nevyhovujících technických prostředků nutných k provozu </w:t>
      </w:r>
      <w:r w:rsidR="006D5A82">
        <w:rPr>
          <w:rFonts w:ascii="Segoe UI" w:hAnsi="Segoe UI" w:cs="Segoe UI"/>
          <w:sz w:val="22"/>
        </w:rPr>
        <w:t xml:space="preserve">plnění veřejné zakázky </w:t>
      </w:r>
      <w:r>
        <w:rPr>
          <w:rFonts w:ascii="Segoe UI" w:hAnsi="Segoe UI" w:cs="Segoe UI"/>
          <w:sz w:val="22"/>
        </w:rPr>
        <w:t>Krajsk</w:t>
      </w:r>
      <w:r w:rsidR="00C970C2">
        <w:rPr>
          <w:rFonts w:ascii="Segoe UI" w:hAnsi="Segoe UI" w:cs="Segoe UI"/>
          <w:sz w:val="22"/>
        </w:rPr>
        <w:t>ým</w:t>
      </w:r>
      <w:r>
        <w:rPr>
          <w:rFonts w:ascii="Segoe UI" w:hAnsi="Segoe UI" w:cs="Segoe UI"/>
          <w:sz w:val="22"/>
        </w:rPr>
        <w:t xml:space="preserve"> úřad</w:t>
      </w:r>
      <w:r w:rsidR="00C970C2">
        <w:rPr>
          <w:rFonts w:ascii="Segoe UI" w:hAnsi="Segoe UI" w:cs="Segoe UI"/>
          <w:sz w:val="22"/>
        </w:rPr>
        <w:t>em</w:t>
      </w:r>
      <w:r>
        <w:rPr>
          <w:rFonts w:ascii="Segoe UI" w:hAnsi="Segoe UI" w:cs="Segoe UI"/>
          <w:sz w:val="22"/>
        </w:rPr>
        <w:t xml:space="preserve"> Pardubického kraje a </w:t>
      </w:r>
      <w:r w:rsidR="006D5A82">
        <w:rPr>
          <w:rFonts w:ascii="Segoe UI" w:hAnsi="Segoe UI" w:cs="Segoe UI"/>
          <w:sz w:val="22"/>
        </w:rPr>
        <w:t xml:space="preserve">k </w:t>
      </w:r>
      <w:r>
        <w:rPr>
          <w:rFonts w:ascii="Segoe UI" w:hAnsi="Segoe UI" w:cs="Segoe UI"/>
          <w:sz w:val="22"/>
        </w:rPr>
        <w:t>obraně vůči internetovým hrozbám a realizace opatření nezbytných ke shodě komunikační infrastruktury Pardubického kraje s účinnou legislativou.</w:t>
      </w:r>
    </w:p>
    <w:p w14:paraId="1B4CCE21" w14:textId="77777777" w:rsidR="001413D5" w:rsidRDefault="001413D5" w:rsidP="001413D5">
      <w:pPr>
        <w:spacing w:before="120" w:after="120" w:line="276" w:lineRule="auto"/>
        <w:ind w:left="357"/>
        <w:jc w:val="both"/>
        <w:rPr>
          <w:rFonts w:ascii="Segoe UI" w:hAnsi="Segoe UI" w:cs="Segoe UI"/>
        </w:rPr>
      </w:pPr>
      <w:r w:rsidRPr="00657AA2">
        <w:rPr>
          <w:rFonts w:ascii="Segoe UI" w:hAnsi="Segoe UI" w:cs="Segoe UI"/>
        </w:rPr>
        <w:t>Podrobnější popis předmětu plnění je uveden v</w:t>
      </w:r>
      <w:r>
        <w:rPr>
          <w:rFonts w:ascii="Segoe UI" w:hAnsi="Segoe UI" w:cs="Segoe UI"/>
        </w:rPr>
        <w:t xml:space="preserve"> přílohách </w:t>
      </w:r>
      <w:r w:rsidRPr="00657AA2">
        <w:rPr>
          <w:rFonts w:ascii="Segoe UI" w:hAnsi="Segoe UI" w:cs="Segoe UI"/>
        </w:rPr>
        <w:t>zadávací dokumentac</w:t>
      </w:r>
      <w:r>
        <w:rPr>
          <w:rFonts w:ascii="Segoe UI" w:hAnsi="Segoe UI" w:cs="Segoe UI"/>
        </w:rPr>
        <w:t>e.</w:t>
      </w:r>
    </w:p>
    <w:p w14:paraId="6C8C8713" w14:textId="52EE8906" w:rsidR="00755606" w:rsidRPr="006F253F" w:rsidRDefault="00755606" w:rsidP="001413D5">
      <w:pPr>
        <w:spacing w:before="120" w:after="120" w:line="276" w:lineRule="auto"/>
        <w:ind w:left="357"/>
        <w:jc w:val="both"/>
        <w:rPr>
          <w:rFonts w:ascii="Segoe UI" w:hAnsi="Segoe UI" w:cs="Segoe UI"/>
          <w:u w:val="single"/>
        </w:rPr>
      </w:pPr>
      <w:r w:rsidRPr="0096502B">
        <w:rPr>
          <w:rFonts w:ascii="Segoe UI" w:hAnsi="Segoe UI" w:cs="Segoe UI"/>
        </w:rPr>
        <w:t>Zadavatel upozorňuje, že veřejná zakázka bude financována převážně z prostředků Integrovaného regionálního operačního programu pro období 2014 – 2020 (IROP), a to na základě zařazení akce do výzvy č. 10 Kybernetická bezpečnost, specifický cíl Zvyšování efektivity a transparentnosti veřejné správy prostřednictvím rozvoje využití a kvality systémů IKT</w:t>
      </w:r>
      <w:r w:rsidR="00153823">
        <w:rPr>
          <w:rFonts w:ascii="Segoe UI" w:hAnsi="Segoe UI" w:cs="Segoe UI"/>
        </w:rPr>
        <w:t>.</w:t>
      </w:r>
    </w:p>
    <w:p w14:paraId="6626E1DB" w14:textId="77777777" w:rsidR="00533767" w:rsidRPr="006F253F" w:rsidRDefault="00533767" w:rsidP="001413D5">
      <w:pPr>
        <w:pStyle w:val="Nadpis2"/>
        <w:numPr>
          <w:ilvl w:val="1"/>
          <w:numId w:val="1"/>
        </w:numPr>
        <w:spacing w:before="240" w:after="120" w:line="276" w:lineRule="auto"/>
        <w:ind w:left="998" w:hanging="431"/>
        <w:rPr>
          <w:rFonts w:ascii="Segoe UI" w:hAnsi="Segoe UI" w:cs="Segoe UI"/>
          <w:b/>
          <w:sz w:val="22"/>
        </w:rPr>
      </w:pPr>
      <w:r w:rsidRPr="006F253F">
        <w:rPr>
          <w:rFonts w:ascii="Segoe UI" w:hAnsi="Segoe UI" w:cs="Segoe UI"/>
          <w:b/>
          <w:sz w:val="22"/>
        </w:rPr>
        <w:t>Předpokládaná hodnota veřejné zakázky</w:t>
      </w:r>
    </w:p>
    <w:p w14:paraId="7CB3756F" w14:textId="7588B905" w:rsidR="00722525" w:rsidRPr="00FE3469" w:rsidRDefault="001413D5" w:rsidP="00722525">
      <w:pPr>
        <w:pStyle w:val="Zkladntext"/>
        <w:spacing w:after="120" w:line="276" w:lineRule="auto"/>
        <w:ind w:left="426"/>
        <w:rPr>
          <w:rFonts w:ascii="Segoe UI" w:hAnsi="Segoe UI" w:cs="Segoe UI"/>
          <w:sz w:val="22"/>
        </w:rPr>
      </w:pPr>
      <w:r w:rsidRPr="00654E62">
        <w:rPr>
          <w:rFonts w:ascii="Segoe UI" w:hAnsi="Segoe UI" w:cs="Segoe UI"/>
          <w:sz w:val="22"/>
        </w:rPr>
        <w:t xml:space="preserve">Předpokládaná hodnota veřejné zakázky určená zadavatelem postupem podle § 16 a násl. ZZVZ činí </w:t>
      </w:r>
      <w:r w:rsidR="00C970C2" w:rsidRPr="00C970C2">
        <w:rPr>
          <w:rFonts w:ascii="Segoe UI" w:hAnsi="Segoe UI" w:cs="Segoe UI"/>
          <w:sz w:val="22"/>
        </w:rPr>
        <w:t>59 527 583,-</w:t>
      </w:r>
      <w:r w:rsidRPr="00654E62">
        <w:rPr>
          <w:rFonts w:ascii="Segoe UI" w:hAnsi="Segoe UI" w:cs="Segoe UI"/>
          <w:sz w:val="22"/>
        </w:rPr>
        <w:t xml:space="preserve"> Kč</w:t>
      </w:r>
      <w:r>
        <w:rPr>
          <w:rFonts w:ascii="Segoe UI" w:hAnsi="Segoe UI" w:cs="Segoe UI"/>
          <w:sz w:val="22"/>
        </w:rPr>
        <w:t xml:space="preserve"> bez DPH</w:t>
      </w:r>
      <w:r w:rsidRPr="00654E62">
        <w:rPr>
          <w:rFonts w:ascii="Segoe UI" w:hAnsi="Segoe UI" w:cs="Segoe UI"/>
          <w:sz w:val="22"/>
        </w:rPr>
        <w:t>.</w:t>
      </w:r>
    </w:p>
    <w:p w14:paraId="0BAD0C3A" w14:textId="77777777" w:rsidR="00533767" w:rsidRPr="006F253F" w:rsidRDefault="00533767" w:rsidP="001413D5">
      <w:pPr>
        <w:pStyle w:val="Nadpis2"/>
        <w:numPr>
          <w:ilvl w:val="1"/>
          <w:numId w:val="1"/>
        </w:numPr>
        <w:spacing w:after="120" w:line="276" w:lineRule="auto"/>
        <w:ind w:left="998" w:hanging="431"/>
        <w:rPr>
          <w:rFonts w:ascii="Segoe UI" w:hAnsi="Segoe UI" w:cs="Segoe UI"/>
          <w:b/>
          <w:sz w:val="22"/>
        </w:rPr>
      </w:pPr>
      <w:r w:rsidRPr="006F253F">
        <w:rPr>
          <w:rFonts w:ascii="Segoe UI" w:hAnsi="Segoe UI" w:cs="Segoe UI"/>
          <w:b/>
          <w:sz w:val="22"/>
        </w:rPr>
        <w:t>Klasifikace předmětu veřejné zakázky (CPV)</w:t>
      </w:r>
    </w:p>
    <w:p w14:paraId="08BACBF0" w14:textId="77777777" w:rsidR="001413D5" w:rsidRPr="00694761" w:rsidRDefault="001413D5" w:rsidP="003149CA">
      <w:pPr>
        <w:numPr>
          <w:ilvl w:val="0"/>
          <w:numId w:val="11"/>
        </w:numPr>
        <w:spacing w:before="120" w:after="120" w:line="276" w:lineRule="auto"/>
        <w:ind w:left="993" w:hanging="284"/>
        <w:jc w:val="both"/>
        <w:rPr>
          <w:rFonts w:ascii="Segoe UI" w:hAnsi="Segoe UI" w:cs="Segoe UI"/>
        </w:rPr>
      </w:pPr>
      <w:r w:rsidRPr="00694761">
        <w:rPr>
          <w:rFonts w:ascii="Segoe UI" w:hAnsi="Segoe UI" w:cs="Segoe UI"/>
        </w:rPr>
        <w:t>kód CPV 72800000-8  |</w:t>
      </w:r>
      <w:r w:rsidRPr="00694761">
        <w:rPr>
          <w:rFonts w:ascii="Segoe UI" w:hAnsi="Segoe UI" w:cs="Segoe UI"/>
          <w:sz w:val="24"/>
          <w:szCs w:val="24"/>
        </w:rPr>
        <w:t xml:space="preserve"> </w:t>
      </w:r>
      <w:r w:rsidRPr="00694761">
        <w:rPr>
          <w:rFonts w:ascii="Segoe UI" w:hAnsi="Segoe UI" w:cs="Segoe UI"/>
        </w:rPr>
        <w:t>Audity a testování počítačů</w:t>
      </w:r>
    </w:p>
    <w:p w14:paraId="012E78E1" w14:textId="77777777" w:rsidR="001413D5" w:rsidRPr="00694761" w:rsidRDefault="001413D5" w:rsidP="003149CA">
      <w:pPr>
        <w:numPr>
          <w:ilvl w:val="0"/>
          <w:numId w:val="11"/>
        </w:numPr>
        <w:spacing w:before="120" w:after="120" w:line="276" w:lineRule="auto"/>
        <w:ind w:left="993" w:hanging="284"/>
        <w:jc w:val="both"/>
        <w:rPr>
          <w:rFonts w:ascii="Segoe UI" w:hAnsi="Segoe UI" w:cs="Segoe UI"/>
        </w:rPr>
      </w:pPr>
      <w:r w:rsidRPr="00694761">
        <w:rPr>
          <w:rFonts w:ascii="Segoe UI" w:hAnsi="Segoe UI" w:cs="Segoe UI"/>
        </w:rPr>
        <w:t xml:space="preserve">kód CPV </w:t>
      </w:r>
      <w:r w:rsidRPr="00694761">
        <w:rPr>
          <w:rFonts w:ascii="Segoe UI" w:hAnsi="Segoe UI" w:cs="Segoe UI"/>
          <w:bCs/>
          <w:szCs w:val="20"/>
        </w:rPr>
        <w:t>48820000-2</w:t>
      </w:r>
      <w:r w:rsidRPr="00694761">
        <w:rPr>
          <w:rFonts w:ascii="Segoe UI" w:hAnsi="Segoe UI" w:cs="Segoe UI"/>
        </w:rPr>
        <w:t xml:space="preserve">  |</w:t>
      </w:r>
      <w:r w:rsidRPr="00694761">
        <w:rPr>
          <w:rFonts w:ascii="Segoe UI" w:hAnsi="Segoe UI" w:cs="Segoe UI"/>
          <w:sz w:val="24"/>
          <w:szCs w:val="24"/>
        </w:rPr>
        <w:t xml:space="preserve"> </w:t>
      </w:r>
      <w:r w:rsidRPr="00694761">
        <w:rPr>
          <w:rFonts w:ascii="Segoe UI" w:hAnsi="Segoe UI" w:cs="Segoe UI"/>
          <w:szCs w:val="20"/>
        </w:rPr>
        <w:t>Servery</w:t>
      </w:r>
    </w:p>
    <w:p w14:paraId="6EDFF62D" w14:textId="77777777" w:rsidR="001413D5" w:rsidRPr="00694761" w:rsidRDefault="001413D5" w:rsidP="003149CA">
      <w:pPr>
        <w:numPr>
          <w:ilvl w:val="0"/>
          <w:numId w:val="11"/>
        </w:numPr>
        <w:spacing w:before="120" w:after="120" w:line="276" w:lineRule="auto"/>
        <w:ind w:left="993" w:hanging="284"/>
        <w:jc w:val="both"/>
        <w:rPr>
          <w:rFonts w:ascii="Segoe UI" w:hAnsi="Segoe UI" w:cs="Segoe UI"/>
        </w:rPr>
      </w:pPr>
      <w:r w:rsidRPr="00694761">
        <w:rPr>
          <w:rFonts w:ascii="Segoe UI" w:hAnsi="Segoe UI" w:cs="Segoe UI"/>
        </w:rPr>
        <w:t>kód CPV 48730000-4  |</w:t>
      </w:r>
      <w:r w:rsidRPr="00694761">
        <w:rPr>
          <w:rFonts w:ascii="Segoe UI" w:hAnsi="Segoe UI" w:cs="Segoe UI"/>
          <w:sz w:val="24"/>
          <w:szCs w:val="24"/>
        </w:rPr>
        <w:t xml:space="preserve"> </w:t>
      </w:r>
      <w:r w:rsidRPr="00694761">
        <w:rPr>
          <w:rFonts w:ascii="Segoe UI" w:hAnsi="Segoe UI" w:cs="Segoe UI"/>
        </w:rPr>
        <w:t>Balík programů pro zabezpečení</w:t>
      </w:r>
    </w:p>
    <w:p w14:paraId="20F3FD29" w14:textId="77777777" w:rsidR="001413D5" w:rsidRPr="00694761" w:rsidRDefault="001413D5" w:rsidP="003149CA">
      <w:pPr>
        <w:numPr>
          <w:ilvl w:val="0"/>
          <w:numId w:val="11"/>
        </w:numPr>
        <w:spacing w:before="120" w:after="120" w:line="276" w:lineRule="auto"/>
        <w:ind w:left="993" w:hanging="284"/>
        <w:jc w:val="both"/>
        <w:rPr>
          <w:rFonts w:ascii="Segoe UI" w:hAnsi="Segoe UI" w:cs="Segoe UI"/>
        </w:rPr>
      </w:pPr>
      <w:r w:rsidRPr="00694761">
        <w:rPr>
          <w:rFonts w:ascii="Segoe UI" w:hAnsi="Segoe UI" w:cs="Segoe UI"/>
        </w:rPr>
        <w:t xml:space="preserve">kód CPV </w:t>
      </w:r>
      <w:r w:rsidRPr="00694761">
        <w:rPr>
          <w:rStyle w:val="ng-binding"/>
          <w:rFonts w:ascii="Segoe UI" w:hAnsi="Segoe UI" w:cs="Segoe UI"/>
        </w:rPr>
        <w:t>32424000-1</w:t>
      </w:r>
      <w:r w:rsidRPr="00694761">
        <w:rPr>
          <w:rFonts w:ascii="Segoe UI" w:hAnsi="Segoe UI" w:cs="Segoe UI"/>
        </w:rPr>
        <w:t xml:space="preserve">  |</w:t>
      </w:r>
      <w:r w:rsidRPr="00694761">
        <w:rPr>
          <w:rFonts w:ascii="Segoe UI" w:hAnsi="Segoe UI" w:cs="Segoe UI"/>
          <w:sz w:val="24"/>
          <w:szCs w:val="24"/>
        </w:rPr>
        <w:t xml:space="preserve"> </w:t>
      </w:r>
      <w:r w:rsidRPr="00694761">
        <w:rPr>
          <w:rStyle w:val="ng-binding"/>
          <w:rFonts w:ascii="Segoe UI" w:hAnsi="Segoe UI" w:cs="Segoe UI"/>
        </w:rPr>
        <w:t>Síťová infrastruktura</w:t>
      </w:r>
    </w:p>
    <w:p w14:paraId="4B43C09F" w14:textId="77777777" w:rsidR="009A7226" w:rsidRPr="00722525" w:rsidRDefault="001413D5" w:rsidP="003149CA">
      <w:pPr>
        <w:numPr>
          <w:ilvl w:val="0"/>
          <w:numId w:val="11"/>
        </w:numPr>
        <w:spacing w:before="120" w:after="120" w:line="276" w:lineRule="auto"/>
        <w:ind w:left="993" w:hanging="284"/>
        <w:jc w:val="both"/>
        <w:rPr>
          <w:rFonts w:ascii="Segoe UI" w:hAnsi="Segoe UI" w:cs="Segoe UI"/>
        </w:rPr>
      </w:pPr>
      <w:r w:rsidRPr="00694761">
        <w:rPr>
          <w:rFonts w:ascii="Segoe UI" w:hAnsi="Segoe UI" w:cs="Segoe UI"/>
        </w:rPr>
        <w:t xml:space="preserve">kód CPV </w:t>
      </w:r>
      <w:r w:rsidRPr="00694761">
        <w:rPr>
          <w:rFonts w:ascii="Segoe UI" w:hAnsi="Segoe UI" w:cs="Segoe UI"/>
          <w:bCs/>
          <w:szCs w:val="20"/>
        </w:rPr>
        <w:t>72253200-5</w:t>
      </w:r>
      <w:r w:rsidRPr="00694761">
        <w:rPr>
          <w:rFonts w:ascii="Segoe UI" w:hAnsi="Segoe UI" w:cs="Segoe UI"/>
        </w:rPr>
        <w:t xml:space="preserve">  |</w:t>
      </w:r>
      <w:r w:rsidRPr="00694761">
        <w:rPr>
          <w:rFonts w:ascii="Segoe UI" w:hAnsi="Segoe UI" w:cs="Segoe UI"/>
          <w:sz w:val="24"/>
          <w:szCs w:val="24"/>
        </w:rPr>
        <w:t xml:space="preserve"> </w:t>
      </w:r>
      <w:r w:rsidRPr="00694761">
        <w:rPr>
          <w:rFonts w:ascii="Segoe UI" w:hAnsi="Segoe UI" w:cs="Segoe UI"/>
          <w:bCs/>
          <w:szCs w:val="20"/>
        </w:rPr>
        <w:t>Systémová podpora</w:t>
      </w:r>
    </w:p>
    <w:p w14:paraId="01416C7B" w14:textId="77777777" w:rsidR="00293F90" w:rsidRPr="006F253F" w:rsidRDefault="00293F90" w:rsidP="001413D5">
      <w:pPr>
        <w:pStyle w:val="Nadpis1"/>
        <w:numPr>
          <w:ilvl w:val="0"/>
          <w:numId w:val="1"/>
        </w:numPr>
        <w:spacing w:before="360" w:after="240" w:line="276" w:lineRule="auto"/>
        <w:ind w:left="357" w:right="1276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45" w:name="_Toc519840998"/>
      <w:r w:rsidRPr="006F253F">
        <w:rPr>
          <w:rFonts w:ascii="Segoe UI" w:hAnsi="Segoe UI" w:cs="Segoe UI"/>
          <w:b/>
          <w:sz w:val="22"/>
          <w:u w:val="single"/>
        </w:rPr>
        <w:t>Doba plnění veřejné zakázky</w:t>
      </w:r>
      <w:bookmarkEnd w:id="45"/>
    </w:p>
    <w:p w14:paraId="45EB608F" w14:textId="77777777" w:rsidR="00C60F37" w:rsidRPr="0031663A" w:rsidRDefault="0031663A" w:rsidP="0031663A">
      <w:pPr>
        <w:pStyle w:val="Nadpis1"/>
        <w:keepNext w:val="0"/>
        <w:spacing w:before="120" w:after="120" w:line="276" w:lineRule="auto"/>
        <w:ind w:firstLine="357"/>
        <w:jc w:val="both"/>
        <w:rPr>
          <w:rFonts w:ascii="Segoe UI" w:hAnsi="Segoe UI" w:cs="Segoe UI"/>
          <w:bCs/>
          <w:sz w:val="22"/>
        </w:rPr>
      </w:pPr>
      <w:bookmarkStart w:id="46" w:name="_Toc465858661"/>
      <w:bookmarkStart w:id="47" w:name="_Toc466964922"/>
      <w:bookmarkStart w:id="48" w:name="_Toc470078579"/>
      <w:bookmarkStart w:id="49" w:name="_Toc470180605"/>
      <w:bookmarkStart w:id="50" w:name="_Toc473879480"/>
      <w:bookmarkStart w:id="51" w:name="_Toc475464524"/>
      <w:bookmarkStart w:id="52" w:name="_Toc495490865"/>
      <w:bookmarkStart w:id="53" w:name="_Toc498065244"/>
      <w:bookmarkStart w:id="54" w:name="_Toc500763139"/>
      <w:bookmarkStart w:id="55" w:name="_Toc519840999"/>
      <w:r w:rsidRPr="0031663A">
        <w:rPr>
          <w:rFonts w:ascii="Segoe UI" w:hAnsi="Segoe UI" w:cs="Segoe UI"/>
          <w:bCs/>
          <w:sz w:val="22"/>
        </w:rPr>
        <w:t>Zahájení plnění:</w:t>
      </w:r>
      <w:bookmarkEnd w:id="46"/>
      <w:bookmarkEnd w:id="47"/>
      <w:bookmarkEnd w:id="48"/>
      <w:bookmarkEnd w:id="49"/>
      <w:bookmarkEnd w:id="50"/>
      <w:bookmarkEnd w:id="51"/>
      <w:r w:rsidR="00FB02A1">
        <w:rPr>
          <w:rFonts w:ascii="Segoe UI" w:hAnsi="Segoe UI" w:cs="Segoe UI"/>
          <w:bCs/>
          <w:sz w:val="22"/>
        </w:rPr>
        <w:tab/>
      </w:r>
      <w:r w:rsidR="00FB02A1">
        <w:rPr>
          <w:rFonts w:ascii="Segoe UI" w:hAnsi="Segoe UI" w:cs="Segoe UI"/>
          <w:bCs/>
          <w:sz w:val="22"/>
        </w:rPr>
        <w:tab/>
      </w:r>
      <w:r w:rsidR="00FA7956">
        <w:rPr>
          <w:rFonts w:ascii="Segoe UI" w:hAnsi="Segoe UI" w:cs="Segoe UI"/>
          <w:bCs/>
          <w:sz w:val="22"/>
        </w:rPr>
        <w:t>od nabytí účinnosti smlouvy</w:t>
      </w:r>
      <w:bookmarkEnd w:id="52"/>
      <w:bookmarkEnd w:id="53"/>
      <w:bookmarkEnd w:id="54"/>
      <w:bookmarkEnd w:id="55"/>
    </w:p>
    <w:p w14:paraId="71E4186D" w14:textId="5BA852E8" w:rsidR="00557401" w:rsidRPr="00557401" w:rsidRDefault="0031663A" w:rsidP="001413D5">
      <w:pPr>
        <w:spacing w:before="120" w:after="120" w:line="276" w:lineRule="auto"/>
        <w:ind w:left="2836" w:hanging="2472"/>
        <w:jc w:val="both"/>
        <w:rPr>
          <w:rFonts w:ascii="Segoe UI" w:hAnsi="Segoe UI" w:cs="Segoe UI"/>
          <w:u w:val="single"/>
        </w:rPr>
      </w:pPr>
      <w:r w:rsidRPr="0031663A">
        <w:rPr>
          <w:rFonts w:ascii="Segoe UI" w:hAnsi="Segoe UI" w:cs="Segoe UI"/>
        </w:rPr>
        <w:t>D</w:t>
      </w:r>
      <w:r w:rsidR="00557401" w:rsidRPr="0031663A">
        <w:rPr>
          <w:rFonts w:ascii="Segoe UI" w:hAnsi="Segoe UI" w:cs="Segoe UI"/>
        </w:rPr>
        <w:t>oba plnění smlouvy</w:t>
      </w:r>
      <w:r>
        <w:rPr>
          <w:rFonts w:ascii="Segoe UI" w:hAnsi="Segoe UI" w:cs="Segoe UI"/>
        </w:rPr>
        <w:t>:</w:t>
      </w:r>
      <w:r>
        <w:rPr>
          <w:rFonts w:ascii="Segoe UI" w:hAnsi="Segoe UI" w:cs="Segoe UI"/>
        </w:rPr>
        <w:tab/>
      </w:r>
      <w:r w:rsidR="001016BE">
        <w:rPr>
          <w:rFonts w:ascii="Segoe UI" w:hAnsi="Segoe UI" w:cs="Segoe UI"/>
        </w:rPr>
        <w:t xml:space="preserve">smlouva bude uzavřena </w:t>
      </w:r>
      <w:r w:rsidR="001016BE" w:rsidRPr="005461D6">
        <w:rPr>
          <w:rFonts w:ascii="Segoe UI" w:hAnsi="Segoe UI" w:cs="Segoe UI"/>
          <w:lang w:eastAsia="en-US"/>
        </w:rPr>
        <w:t xml:space="preserve">na dobu určitou v trvání 60 měsíců ode dne akceptace Dodávky jako celku dle odst. </w:t>
      </w:r>
      <w:r w:rsidR="00A4795E">
        <w:rPr>
          <w:rFonts w:ascii="Segoe UI" w:hAnsi="Segoe UI" w:cs="Segoe UI"/>
          <w:lang w:eastAsia="en-US"/>
        </w:rPr>
        <w:t>21.3</w:t>
      </w:r>
      <w:r w:rsidR="001016BE" w:rsidRPr="005461D6">
        <w:rPr>
          <w:rFonts w:ascii="Segoe UI" w:hAnsi="Segoe UI" w:cs="Segoe UI"/>
          <w:lang w:eastAsia="en-US"/>
        </w:rPr>
        <w:t xml:space="preserve"> </w:t>
      </w:r>
      <w:r w:rsidR="001016BE">
        <w:rPr>
          <w:rFonts w:ascii="Segoe UI" w:hAnsi="Segoe UI" w:cs="Segoe UI"/>
          <w:lang w:eastAsia="en-US"/>
        </w:rPr>
        <w:t>Závazného návrhu s</w:t>
      </w:r>
      <w:r w:rsidR="001016BE" w:rsidRPr="005461D6">
        <w:rPr>
          <w:rFonts w:ascii="Segoe UI" w:hAnsi="Segoe UI" w:cs="Segoe UI"/>
          <w:lang w:eastAsia="en-US"/>
        </w:rPr>
        <w:t>mlouvy</w:t>
      </w:r>
    </w:p>
    <w:p w14:paraId="568A0808" w14:textId="77777777" w:rsidR="00293F90" w:rsidRPr="006F253F" w:rsidRDefault="00293F90" w:rsidP="001413D5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56" w:name="_Toc519841000"/>
      <w:r w:rsidRPr="006F253F">
        <w:rPr>
          <w:rFonts w:ascii="Segoe UI" w:hAnsi="Segoe UI" w:cs="Segoe UI"/>
          <w:b/>
          <w:sz w:val="22"/>
          <w:u w:val="single"/>
        </w:rPr>
        <w:t>Místo plnění veřejné zakázky</w:t>
      </w:r>
      <w:bookmarkEnd w:id="56"/>
    </w:p>
    <w:p w14:paraId="0862ED42" w14:textId="77777777" w:rsidR="00293F90" w:rsidRPr="006F253F" w:rsidRDefault="00293F90" w:rsidP="001413D5">
      <w:pPr>
        <w:pStyle w:val="Nadpis2"/>
        <w:keepNext w:val="0"/>
        <w:numPr>
          <w:ilvl w:val="1"/>
          <w:numId w:val="1"/>
        </w:numPr>
        <w:spacing w:before="120" w:after="200" w:line="276" w:lineRule="auto"/>
        <w:ind w:left="998" w:hanging="431"/>
        <w:rPr>
          <w:rFonts w:ascii="Segoe UI" w:hAnsi="Segoe UI" w:cs="Segoe UI"/>
          <w:b/>
          <w:sz w:val="22"/>
        </w:rPr>
      </w:pPr>
      <w:bookmarkStart w:id="57" w:name="_Ref203879407"/>
      <w:bookmarkStart w:id="58" w:name="_Ref203883287"/>
      <w:r w:rsidRPr="006F253F">
        <w:rPr>
          <w:rFonts w:ascii="Segoe UI" w:hAnsi="Segoe UI" w:cs="Segoe UI"/>
          <w:b/>
          <w:sz w:val="22"/>
        </w:rPr>
        <w:t>Místo plnění veřejné zakázky</w:t>
      </w:r>
      <w:bookmarkEnd w:id="57"/>
      <w:bookmarkEnd w:id="58"/>
    </w:p>
    <w:p w14:paraId="5634A1FD" w14:textId="77777777" w:rsidR="0031663A" w:rsidRPr="0031663A" w:rsidRDefault="0031663A" w:rsidP="00561F38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6"/>
        <w:rPr>
          <w:rFonts w:ascii="Segoe UI" w:hAnsi="Segoe UI" w:cs="Segoe UI"/>
          <w:sz w:val="22"/>
        </w:rPr>
      </w:pPr>
      <w:r w:rsidRPr="0031663A">
        <w:rPr>
          <w:rFonts w:ascii="Segoe UI" w:hAnsi="Segoe UI" w:cs="Segoe UI"/>
          <w:iCs/>
          <w:sz w:val="22"/>
        </w:rPr>
        <w:t>Místo plnění veřejné zakázky je konkrétně specifikováno v přílohách této zadávací dokumentace.</w:t>
      </w:r>
    </w:p>
    <w:p w14:paraId="3C375CC6" w14:textId="77777777" w:rsidR="00293F90" w:rsidRPr="006F253F" w:rsidRDefault="00293F90" w:rsidP="001413D5">
      <w:pPr>
        <w:pStyle w:val="Zkladntext"/>
        <w:keepNext/>
        <w:numPr>
          <w:ilvl w:val="1"/>
          <w:numId w:val="1"/>
        </w:numPr>
        <w:spacing w:before="120" w:after="200" w:line="276" w:lineRule="auto"/>
        <w:ind w:left="998" w:hanging="431"/>
        <w:rPr>
          <w:rFonts w:ascii="Segoe UI" w:hAnsi="Segoe UI" w:cs="Segoe UI"/>
          <w:b/>
          <w:sz w:val="22"/>
        </w:rPr>
      </w:pPr>
      <w:r w:rsidRPr="006F253F">
        <w:rPr>
          <w:rFonts w:ascii="Segoe UI" w:hAnsi="Segoe UI" w:cs="Segoe UI"/>
          <w:b/>
          <w:sz w:val="22"/>
        </w:rPr>
        <w:t>Prohlídka místa plnění</w:t>
      </w:r>
    </w:p>
    <w:p w14:paraId="32EEE70E" w14:textId="77777777" w:rsidR="00561F38" w:rsidRPr="00561F38" w:rsidRDefault="00561F38" w:rsidP="00561F38">
      <w:pPr>
        <w:widowControl w:val="0"/>
        <w:tabs>
          <w:tab w:val="left" w:pos="900"/>
        </w:tabs>
        <w:overflowPunct w:val="0"/>
        <w:autoSpaceDE w:val="0"/>
        <w:autoSpaceDN w:val="0"/>
        <w:adjustRightInd w:val="0"/>
        <w:spacing w:before="120" w:after="120" w:line="276" w:lineRule="auto"/>
        <w:ind w:left="357"/>
        <w:jc w:val="both"/>
        <w:textAlignment w:val="baseline"/>
        <w:rPr>
          <w:rFonts w:ascii="Segoe UI" w:hAnsi="Segoe UI" w:cs="Segoe UI"/>
        </w:rPr>
      </w:pPr>
      <w:r w:rsidRPr="00561F38">
        <w:rPr>
          <w:rFonts w:ascii="Segoe UI" w:hAnsi="Segoe UI" w:cs="Segoe UI"/>
        </w:rPr>
        <w:t xml:space="preserve">Vzhledem k charakteru požadovaného plnění zadavatel nebude organizovat prohlídku místa plnění. </w:t>
      </w:r>
    </w:p>
    <w:p w14:paraId="1222D6BC" w14:textId="77777777" w:rsidR="00293F90" w:rsidRPr="006F253F" w:rsidRDefault="00293F90" w:rsidP="001413D5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59" w:name="_Toc519841001"/>
      <w:r w:rsidRPr="006F253F">
        <w:rPr>
          <w:rFonts w:ascii="Segoe UI" w:hAnsi="Segoe UI" w:cs="Segoe UI"/>
          <w:b/>
          <w:sz w:val="22"/>
          <w:u w:val="single"/>
        </w:rPr>
        <w:t>Obchodní podmínky</w:t>
      </w:r>
      <w:bookmarkEnd w:id="59"/>
    </w:p>
    <w:p w14:paraId="5D94AB2F" w14:textId="77777777" w:rsidR="00AF5CBE" w:rsidRPr="00AF5CBE" w:rsidRDefault="00FB02A1" w:rsidP="00AF5CBE">
      <w:pPr>
        <w:pStyle w:val="Nadpis2"/>
        <w:keepNext w:val="0"/>
        <w:spacing w:before="120" w:after="120" w:line="276" w:lineRule="auto"/>
        <w:ind w:left="357"/>
        <w:jc w:val="both"/>
        <w:rPr>
          <w:rFonts w:ascii="Segoe UI" w:hAnsi="Segoe UI" w:cs="Segoe UI"/>
          <w:sz w:val="22"/>
        </w:rPr>
      </w:pPr>
      <w:r w:rsidRPr="00AF5CBE">
        <w:rPr>
          <w:rFonts w:ascii="Segoe UI" w:hAnsi="Segoe UI" w:cs="Segoe UI"/>
          <w:sz w:val="22"/>
        </w:rPr>
        <w:t>Účastník zadávacího řízení</w:t>
      </w:r>
      <w:r w:rsidR="00561F38" w:rsidRPr="00AF5CBE">
        <w:rPr>
          <w:rFonts w:ascii="Segoe UI" w:hAnsi="Segoe UI" w:cs="Segoe UI"/>
          <w:sz w:val="22"/>
        </w:rPr>
        <w:t xml:space="preserve"> je povinen podat návrh smlouvy pokrývající celý předmět plnění veřejné zakázky. </w:t>
      </w:r>
      <w:r w:rsidR="00AF5CBE" w:rsidRPr="00AF5CBE">
        <w:rPr>
          <w:rFonts w:ascii="Segoe UI" w:hAnsi="Segoe UI" w:cs="Segoe UI"/>
          <w:sz w:val="22"/>
        </w:rPr>
        <w:t xml:space="preserve">K tomuto účelu je povinen využít Závazný návrh smlouvy, který tvoří </w:t>
      </w:r>
      <w:r w:rsidR="00AF5CBE" w:rsidRPr="00B510A7">
        <w:rPr>
          <w:rFonts w:ascii="Segoe UI" w:hAnsi="Segoe UI" w:cs="Segoe UI"/>
          <w:sz w:val="22"/>
        </w:rPr>
        <w:t>přílohu č. </w:t>
      </w:r>
      <w:r w:rsidR="00B510A7" w:rsidRPr="00B510A7">
        <w:rPr>
          <w:rFonts w:ascii="Segoe UI" w:hAnsi="Segoe UI" w:cs="Segoe UI"/>
          <w:sz w:val="22"/>
        </w:rPr>
        <w:t>1</w:t>
      </w:r>
      <w:r w:rsidR="00AF5CBE" w:rsidRPr="00B510A7">
        <w:rPr>
          <w:rFonts w:ascii="Segoe UI" w:hAnsi="Segoe UI" w:cs="Segoe UI"/>
          <w:sz w:val="22"/>
        </w:rPr>
        <w:t xml:space="preserve"> této zadávací</w:t>
      </w:r>
      <w:r w:rsidR="00AF5CBE" w:rsidRPr="00AF5CBE">
        <w:rPr>
          <w:rFonts w:ascii="Segoe UI" w:hAnsi="Segoe UI" w:cs="Segoe UI"/>
          <w:sz w:val="22"/>
        </w:rPr>
        <w:t xml:space="preserve"> dokumentace.</w:t>
      </w:r>
    </w:p>
    <w:p w14:paraId="2B780F74" w14:textId="77777777" w:rsidR="00AF5CBE" w:rsidRPr="00AF5CBE" w:rsidRDefault="00AF5CBE" w:rsidP="00AF5CBE">
      <w:pPr>
        <w:pStyle w:val="Nadpis2"/>
        <w:keepNext w:val="0"/>
        <w:spacing w:before="120" w:after="120" w:line="276" w:lineRule="auto"/>
        <w:ind w:left="357"/>
        <w:jc w:val="both"/>
        <w:rPr>
          <w:rFonts w:ascii="Segoe UI" w:hAnsi="Segoe UI" w:cs="Segoe UI"/>
          <w:sz w:val="22"/>
        </w:rPr>
      </w:pPr>
      <w:r w:rsidRPr="00AF5CBE">
        <w:rPr>
          <w:rFonts w:ascii="Segoe UI" w:hAnsi="Segoe UI" w:cs="Segoe UI"/>
          <w:sz w:val="22"/>
        </w:rPr>
        <w:t>Účastník zadávacího řízení není oprávněn činit změny či doplnění Závazného návrhu smlouvy, vyjma údajů, u nichž vyplývá z jejich obsahu povinnost doplnění (označené jako „</w:t>
      </w:r>
      <w:r w:rsidRPr="00AF5CBE">
        <w:rPr>
          <w:rFonts w:ascii="Segoe UI" w:hAnsi="Segoe UI" w:cs="Segoe UI"/>
          <w:sz w:val="22"/>
          <w:highlight w:val="yellow"/>
        </w:rPr>
        <w:t>[DOPLNÍ ÚČASTNÍK]</w:t>
      </w:r>
      <w:r w:rsidRPr="00AF5CBE">
        <w:rPr>
          <w:rFonts w:ascii="Segoe UI" w:hAnsi="Segoe UI" w:cs="Segoe UI"/>
          <w:sz w:val="22"/>
        </w:rPr>
        <w:t xml:space="preserve">“). </w:t>
      </w:r>
    </w:p>
    <w:p w14:paraId="37F5A5C4" w14:textId="77777777" w:rsidR="00AF5CBE" w:rsidRPr="00AF5CBE" w:rsidRDefault="00AF5CBE" w:rsidP="00AF5CBE">
      <w:pPr>
        <w:pStyle w:val="Nadpis2"/>
        <w:keepNext w:val="0"/>
        <w:widowControl w:val="0"/>
        <w:spacing w:before="120" w:after="120" w:line="276" w:lineRule="auto"/>
        <w:ind w:left="357"/>
        <w:jc w:val="both"/>
        <w:rPr>
          <w:rFonts w:ascii="Segoe UI" w:hAnsi="Segoe UI" w:cs="Segoe UI"/>
          <w:sz w:val="22"/>
        </w:rPr>
      </w:pPr>
      <w:r w:rsidRPr="00AF5CBE">
        <w:rPr>
          <w:rFonts w:ascii="Segoe UI" w:hAnsi="Segoe UI" w:cs="Segoe UI"/>
          <w:sz w:val="22"/>
        </w:rPr>
        <w:t>V případě nabídky podávané společně několika dodavateli je účastník zadávacího řízení oprávněn měnit či doplnit Závazný návrh smlouvy toliko s ohledem na tuto skutečnost. Obdobně v případě, že je účastník zadávacího řízení fyzickou osobou, zohlední tuto skutečnost v relevantních částech Závazného návrhu smlouvy.</w:t>
      </w:r>
    </w:p>
    <w:p w14:paraId="65E514C3" w14:textId="77777777" w:rsidR="00AF5CBE" w:rsidRPr="00AF5CBE" w:rsidRDefault="00AF5CBE" w:rsidP="00AF5CBE">
      <w:pPr>
        <w:pStyle w:val="Nadpis2"/>
        <w:keepNext w:val="0"/>
        <w:widowControl w:val="0"/>
        <w:spacing w:before="120" w:after="120" w:line="276" w:lineRule="auto"/>
        <w:ind w:left="357"/>
        <w:jc w:val="both"/>
        <w:rPr>
          <w:rFonts w:ascii="Segoe UI" w:hAnsi="Segoe UI" w:cs="Segoe UI"/>
          <w:sz w:val="22"/>
        </w:rPr>
      </w:pPr>
      <w:r w:rsidRPr="00AF5CBE">
        <w:rPr>
          <w:rFonts w:ascii="Segoe UI" w:hAnsi="Segoe UI" w:cs="Segoe UI"/>
          <w:sz w:val="22"/>
        </w:rPr>
        <w:t>Závazný návrh smlouvy může být zadavatelem měněn v návaznosti na výsledek jednání o</w:t>
      </w:r>
      <w:r w:rsidR="006D3803">
        <w:rPr>
          <w:rFonts w:ascii="Segoe UI" w:hAnsi="Segoe UI" w:cs="Segoe UI"/>
          <w:sz w:val="22"/>
        </w:rPr>
        <w:t> </w:t>
      </w:r>
      <w:r w:rsidRPr="00AF5CBE">
        <w:rPr>
          <w:rFonts w:ascii="Segoe UI" w:hAnsi="Segoe UI" w:cs="Segoe UI"/>
          <w:sz w:val="22"/>
        </w:rPr>
        <w:t>předběžných nabídkách.</w:t>
      </w:r>
    </w:p>
    <w:p w14:paraId="205A5E66" w14:textId="77777777" w:rsidR="001C3E6D" w:rsidRPr="00AF5CBE" w:rsidRDefault="00AF5CBE" w:rsidP="00AF5CBE">
      <w:pPr>
        <w:pStyle w:val="Nadpis2"/>
        <w:keepNext w:val="0"/>
        <w:widowControl w:val="0"/>
        <w:spacing w:before="120" w:after="120" w:line="276" w:lineRule="auto"/>
        <w:ind w:left="357"/>
        <w:jc w:val="both"/>
        <w:rPr>
          <w:rFonts w:ascii="Segoe UI" w:hAnsi="Segoe UI" w:cs="Segoe UI"/>
          <w:sz w:val="22"/>
        </w:rPr>
      </w:pPr>
      <w:r w:rsidRPr="00AF5CBE">
        <w:rPr>
          <w:rFonts w:ascii="Segoe UI" w:hAnsi="Segoe UI" w:cs="Segoe UI"/>
          <w:sz w:val="22"/>
        </w:rPr>
        <w:t>Závazný návrh smlouvy musí být ze strany účastníka zadávacího řízení podepsán osobou oprávněnou zastupovat účastníka zadávacího řízení (statutárním orgánem nebo osobou k tomu statutárním orgánem zmocněnou v souladu se způsobem zastupování účastníka zadávacího řízení; zmocnění musí být v takovém případě součástí návrhu smlouvy účastníka zadávacího řízení).</w:t>
      </w:r>
      <w:bookmarkStart w:id="60" w:name="_Toc377479376"/>
      <w:bookmarkStart w:id="61" w:name="_Toc372138649"/>
      <w:bookmarkStart w:id="62" w:name="_Toc372138650"/>
      <w:bookmarkStart w:id="63" w:name="_Toc372138651"/>
      <w:bookmarkStart w:id="64" w:name="_Toc372138652"/>
      <w:bookmarkEnd w:id="60"/>
      <w:bookmarkEnd w:id="61"/>
      <w:bookmarkEnd w:id="62"/>
      <w:bookmarkEnd w:id="63"/>
      <w:bookmarkEnd w:id="64"/>
    </w:p>
    <w:p w14:paraId="45E43590" w14:textId="77777777" w:rsidR="00561F38" w:rsidRPr="006F253F" w:rsidRDefault="00EB7300" w:rsidP="00AF5CBE">
      <w:pPr>
        <w:pStyle w:val="Nadpis1"/>
        <w:keepNext w:val="0"/>
        <w:widowControl w:val="0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65" w:name="_Toc519841002"/>
      <w:r>
        <w:rPr>
          <w:rFonts w:ascii="Segoe UI" w:hAnsi="Segoe UI" w:cs="Segoe UI"/>
          <w:b/>
          <w:sz w:val="22"/>
          <w:u w:val="single"/>
        </w:rPr>
        <w:t>Požadavky na způsob zpracování nabídkové ceny</w:t>
      </w:r>
      <w:bookmarkEnd w:id="65"/>
    </w:p>
    <w:p w14:paraId="5EE7AC3A" w14:textId="3C9F156C" w:rsidR="004C647C" w:rsidRPr="004C647C" w:rsidRDefault="004C647C" w:rsidP="004C647C">
      <w:pPr>
        <w:pStyle w:val="Nadpis2"/>
        <w:keepNext w:val="0"/>
        <w:widowControl w:val="0"/>
        <w:spacing w:before="120" w:after="120" w:line="276" w:lineRule="auto"/>
        <w:ind w:left="284"/>
        <w:jc w:val="both"/>
        <w:rPr>
          <w:rFonts w:ascii="Segoe UI" w:hAnsi="Segoe UI" w:cs="Segoe UI"/>
          <w:sz w:val="22"/>
        </w:rPr>
      </w:pPr>
      <w:r w:rsidRPr="004C647C">
        <w:rPr>
          <w:rFonts w:ascii="Segoe UI" w:hAnsi="Segoe UI" w:cs="Segoe UI"/>
          <w:sz w:val="22"/>
        </w:rPr>
        <w:t xml:space="preserve">Nabídková cena bude v nabídce účastníka zadávacího řízení uvedena vždy v korunách českých </w:t>
      </w:r>
      <w:r w:rsidR="00532578">
        <w:rPr>
          <w:rFonts w:ascii="Segoe UI" w:hAnsi="Segoe UI" w:cs="Segoe UI"/>
          <w:sz w:val="22"/>
        </w:rPr>
        <w:t>s</w:t>
      </w:r>
      <w:r w:rsidRPr="004C647C">
        <w:rPr>
          <w:rFonts w:ascii="Segoe UI" w:hAnsi="Segoe UI" w:cs="Segoe UI"/>
          <w:sz w:val="22"/>
        </w:rPr>
        <w:t xml:space="preserve"> DPH. Celková nabídková cena bude tvořena dvěma (2) složkami: 1. cenou </w:t>
      </w:r>
      <w:r w:rsidR="00C970C2">
        <w:rPr>
          <w:rFonts w:ascii="Segoe UI" w:hAnsi="Segoe UI" w:cs="Segoe UI"/>
          <w:sz w:val="22"/>
        </w:rPr>
        <w:t>Dodávk</w:t>
      </w:r>
      <w:r w:rsidR="00BF4C32">
        <w:rPr>
          <w:rFonts w:ascii="Segoe UI" w:hAnsi="Segoe UI" w:cs="Segoe UI"/>
          <w:sz w:val="22"/>
        </w:rPr>
        <w:t>y</w:t>
      </w:r>
      <w:r w:rsidRPr="004C647C">
        <w:rPr>
          <w:rFonts w:ascii="Segoe UI" w:hAnsi="Segoe UI" w:cs="Segoe UI"/>
          <w:sz w:val="22"/>
        </w:rPr>
        <w:t xml:space="preserve"> a 2. cenou </w:t>
      </w:r>
      <w:r w:rsidR="00BF4C32">
        <w:rPr>
          <w:rFonts w:ascii="Segoe UI" w:hAnsi="Segoe UI" w:cs="Segoe UI"/>
          <w:sz w:val="22"/>
        </w:rPr>
        <w:t>Služby podpory a provozu</w:t>
      </w:r>
      <w:r w:rsidRPr="004C647C">
        <w:rPr>
          <w:rFonts w:ascii="Segoe UI" w:hAnsi="Segoe UI" w:cs="Segoe UI"/>
          <w:sz w:val="22"/>
        </w:rPr>
        <w:t xml:space="preserve">. Celková nabídková cena v Kč </w:t>
      </w:r>
      <w:r w:rsidR="00532578" w:rsidRPr="00BF4C32">
        <w:rPr>
          <w:rFonts w:ascii="Segoe UI" w:hAnsi="Segoe UI" w:cs="Segoe UI"/>
          <w:sz w:val="22"/>
        </w:rPr>
        <w:t>s</w:t>
      </w:r>
      <w:r w:rsidRPr="004C647C">
        <w:rPr>
          <w:rFonts w:ascii="Segoe UI" w:hAnsi="Segoe UI" w:cs="Segoe UI"/>
          <w:sz w:val="22"/>
        </w:rPr>
        <w:t xml:space="preserve"> DPH bude předmětem hodnocení v rámci kritéria hodnocení ekonomická výhodnost nabídky. </w:t>
      </w:r>
    </w:p>
    <w:p w14:paraId="78C721E1" w14:textId="0D209ACB" w:rsidR="004C647C" w:rsidRPr="004C647C" w:rsidRDefault="004C647C" w:rsidP="004C647C">
      <w:pPr>
        <w:pStyle w:val="Nadpis2"/>
        <w:keepNext w:val="0"/>
        <w:widowControl w:val="0"/>
        <w:spacing w:before="120" w:after="120" w:line="276" w:lineRule="auto"/>
        <w:ind w:left="284"/>
        <w:jc w:val="both"/>
        <w:rPr>
          <w:rFonts w:ascii="Segoe UI" w:hAnsi="Segoe UI" w:cs="Segoe UI"/>
          <w:sz w:val="22"/>
        </w:rPr>
      </w:pPr>
      <w:r w:rsidRPr="004C647C">
        <w:rPr>
          <w:rFonts w:ascii="Segoe UI" w:hAnsi="Segoe UI" w:cs="Segoe UI"/>
          <w:sz w:val="22"/>
        </w:rPr>
        <w:t xml:space="preserve">Cena </w:t>
      </w:r>
      <w:r w:rsidR="00BF4C32">
        <w:rPr>
          <w:rFonts w:ascii="Segoe UI" w:hAnsi="Segoe UI" w:cs="Segoe UI"/>
          <w:sz w:val="22"/>
        </w:rPr>
        <w:t>Dodávky</w:t>
      </w:r>
      <w:r w:rsidRPr="004C647C">
        <w:rPr>
          <w:rFonts w:ascii="Segoe UI" w:hAnsi="Segoe UI" w:cs="Segoe UI"/>
          <w:sz w:val="22"/>
        </w:rPr>
        <w:t xml:space="preserve"> a cena </w:t>
      </w:r>
      <w:r w:rsidR="00BF4C32">
        <w:rPr>
          <w:rFonts w:ascii="Segoe UI" w:hAnsi="Segoe UI" w:cs="Segoe UI"/>
          <w:sz w:val="22"/>
        </w:rPr>
        <w:t>Služeb podpory provozu</w:t>
      </w:r>
      <w:r w:rsidRPr="004C647C">
        <w:rPr>
          <w:rFonts w:ascii="Segoe UI" w:hAnsi="Segoe UI" w:cs="Segoe UI"/>
          <w:sz w:val="22"/>
        </w:rPr>
        <w:t xml:space="preserve"> bude </w:t>
      </w:r>
      <w:r>
        <w:rPr>
          <w:rFonts w:ascii="Segoe UI" w:hAnsi="Segoe UI" w:cs="Segoe UI"/>
          <w:sz w:val="22"/>
        </w:rPr>
        <w:t>dodavatelem</w:t>
      </w:r>
      <w:r w:rsidRPr="004C647C">
        <w:rPr>
          <w:rFonts w:ascii="Segoe UI" w:hAnsi="Segoe UI" w:cs="Segoe UI"/>
          <w:sz w:val="22"/>
        </w:rPr>
        <w:t xml:space="preserve"> doplněna do </w:t>
      </w:r>
      <w:r w:rsidR="00153823">
        <w:rPr>
          <w:rFonts w:ascii="Segoe UI" w:hAnsi="Segoe UI" w:cs="Segoe UI"/>
          <w:sz w:val="22"/>
        </w:rPr>
        <w:t>t</w:t>
      </w:r>
      <w:r w:rsidRPr="004C647C">
        <w:rPr>
          <w:rFonts w:ascii="Segoe UI" w:hAnsi="Segoe UI" w:cs="Segoe UI"/>
          <w:sz w:val="22"/>
        </w:rPr>
        <w:t>abulky pro stanovení nabídkové ceny (dále rovněž jen „</w:t>
      </w:r>
      <w:r w:rsidRPr="004C647C">
        <w:rPr>
          <w:rFonts w:ascii="Segoe UI" w:hAnsi="Segoe UI" w:cs="Segoe UI"/>
          <w:i/>
          <w:sz w:val="22"/>
        </w:rPr>
        <w:t>Tabulka</w:t>
      </w:r>
      <w:r w:rsidRPr="004C647C">
        <w:rPr>
          <w:rFonts w:ascii="Segoe UI" w:hAnsi="Segoe UI" w:cs="Segoe UI"/>
          <w:sz w:val="22"/>
        </w:rPr>
        <w:t>“), která tvoří přílohu č</w:t>
      </w:r>
      <w:r w:rsidRPr="00B510A7">
        <w:rPr>
          <w:rFonts w:ascii="Segoe UI" w:hAnsi="Segoe UI" w:cs="Segoe UI"/>
          <w:sz w:val="22"/>
        </w:rPr>
        <w:t xml:space="preserve">. </w:t>
      </w:r>
      <w:r w:rsidR="00B510A7" w:rsidRPr="00B510A7">
        <w:rPr>
          <w:rFonts w:ascii="Segoe UI" w:hAnsi="Segoe UI" w:cs="Segoe UI"/>
          <w:sz w:val="22"/>
        </w:rPr>
        <w:t>4</w:t>
      </w:r>
      <w:r w:rsidRPr="004C647C">
        <w:rPr>
          <w:rFonts w:ascii="Segoe UI" w:hAnsi="Segoe UI" w:cs="Segoe UI"/>
          <w:sz w:val="22"/>
        </w:rPr>
        <w:t xml:space="preserve"> této zadávací dokumentace.</w:t>
      </w:r>
    </w:p>
    <w:p w14:paraId="0A6BBBC3" w14:textId="342154F3" w:rsidR="004C647C" w:rsidRPr="004C647C" w:rsidRDefault="004C647C" w:rsidP="004C647C">
      <w:pPr>
        <w:pStyle w:val="Nadpis2"/>
        <w:keepNext w:val="0"/>
        <w:widowControl w:val="0"/>
        <w:spacing w:before="120" w:after="120" w:line="276" w:lineRule="auto"/>
        <w:ind w:left="284"/>
        <w:jc w:val="both"/>
        <w:rPr>
          <w:rFonts w:ascii="Segoe UI" w:hAnsi="Segoe UI" w:cs="Segoe UI"/>
          <w:sz w:val="22"/>
        </w:rPr>
      </w:pPr>
      <w:r w:rsidRPr="004C647C">
        <w:rPr>
          <w:rFonts w:ascii="Segoe UI" w:hAnsi="Segoe UI" w:cs="Segoe UI"/>
          <w:sz w:val="22"/>
        </w:rPr>
        <w:t xml:space="preserve">Dodavatel je oprávněn v rámci této Tabulky vyplnit jen </w:t>
      </w:r>
      <w:r w:rsidR="00153823">
        <w:rPr>
          <w:rFonts w:ascii="Segoe UI" w:hAnsi="Segoe UI" w:cs="Segoe UI"/>
          <w:sz w:val="22"/>
        </w:rPr>
        <w:t xml:space="preserve">barevně </w:t>
      </w:r>
      <w:r w:rsidRPr="004C647C">
        <w:rPr>
          <w:rFonts w:ascii="Segoe UI" w:hAnsi="Segoe UI" w:cs="Segoe UI"/>
          <w:sz w:val="22"/>
        </w:rPr>
        <w:t>odlišené buňky Tabulky</w:t>
      </w:r>
      <w:r w:rsidR="00153823">
        <w:rPr>
          <w:rFonts w:ascii="Segoe UI" w:hAnsi="Segoe UI" w:cs="Segoe UI"/>
          <w:sz w:val="22"/>
        </w:rPr>
        <w:t xml:space="preserve"> (zažluceno)</w:t>
      </w:r>
      <w:r w:rsidRPr="004C647C">
        <w:rPr>
          <w:rFonts w:ascii="Segoe UI" w:hAnsi="Segoe UI" w:cs="Segoe UI"/>
          <w:sz w:val="22"/>
        </w:rPr>
        <w:t xml:space="preserve">, které jsou zadavatelem určeny k vyplnění ze strany </w:t>
      </w:r>
      <w:r>
        <w:rPr>
          <w:rFonts w:ascii="Segoe UI" w:hAnsi="Segoe UI" w:cs="Segoe UI"/>
          <w:sz w:val="22"/>
        </w:rPr>
        <w:t>dodavatelů</w:t>
      </w:r>
      <w:r w:rsidRPr="004C647C">
        <w:rPr>
          <w:rFonts w:ascii="Segoe UI" w:hAnsi="Segoe UI" w:cs="Segoe UI"/>
          <w:sz w:val="22"/>
        </w:rPr>
        <w:t>. Dodavatel není oprávněn doplňovat, upravovat či jakkoli měnit žádné další části Tabulky.</w:t>
      </w:r>
    </w:p>
    <w:p w14:paraId="620EE79A" w14:textId="77777777" w:rsidR="004C647C" w:rsidRDefault="004C647C" w:rsidP="004C647C">
      <w:pPr>
        <w:pStyle w:val="Nadpis2"/>
        <w:keepNext w:val="0"/>
        <w:widowControl w:val="0"/>
        <w:spacing w:before="120" w:after="120" w:line="276" w:lineRule="auto"/>
        <w:ind w:left="284"/>
        <w:jc w:val="both"/>
        <w:rPr>
          <w:rFonts w:ascii="Segoe UI" w:hAnsi="Segoe UI" w:cs="Segoe UI"/>
          <w:sz w:val="22"/>
        </w:rPr>
      </w:pPr>
      <w:r w:rsidRPr="004C647C">
        <w:rPr>
          <w:rFonts w:ascii="Segoe UI" w:hAnsi="Segoe UI" w:cs="Segoe UI"/>
          <w:sz w:val="22"/>
        </w:rPr>
        <w:t xml:space="preserve">Nabídková cena doplněná dodavatelem do jednotlivých buněk Tabulky představuje maximální výši úhrady za plnění dle </w:t>
      </w:r>
      <w:r>
        <w:rPr>
          <w:rFonts w:ascii="Segoe UI" w:hAnsi="Segoe UI" w:cs="Segoe UI"/>
          <w:sz w:val="22"/>
        </w:rPr>
        <w:t xml:space="preserve">Závazného návrhu smlouvy </w:t>
      </w:r>
      <w:r w:rsidRPr="004C647C">
        <w:rPr>
          <w:rFonts w:ascii="Segoe UI" w:hAnsi="Segoe UI" w:cs="Segoe UI"/>
          <w:sz w:val="22"/>
        </w:rPr>
        <w:t>a je stanovena jako cena „nejvýše přípustná“. V této ceně musí být zahrnuty veškeré náklady spojené s realizací předmětu veřejné zakázky, tj. veškeré náklady související.</w:t>
      </w:r>
    </w:p>
    <w:p w14:paraId="70D7EEE3" w14:textId="26BC9CC1" w:rsidR="00BF4C32" w:rsidRPr="00523D46" w:rsidRDefault="00BF4C32" w:rsidP="00BF4C32">
      <w:pPr>
        <w:pStyle w:val="Nadpis2"/>
        <w:keepNext w:val="0"/>
        <w:widowControl w:val="0"/>
        <w:spacing w:before="120" w:after="120" w:line="276" w:lineRule="auto"/>
        <w:ind w:left="284"/>
        <w:jc w:val="both"/>
        <w:rPr>
          <w:rFonts w:ascii="Segoe UI" w:hAnsi="Segoe UI" w:cs="Segoe UI"/>
          <w:b/>
          <w:sz w:val="22"/>
        </w:rPr>
      </w:pPr>
      <w:r w:rsidRPr="004B1AAB">
        <w:rPr>
          <w:rFonts w:ascii="Segoe UI" w:hAnsi="Segoe UI" w:cs="Segoe UI"/>
          <w:b/>
          <w:sz w:val="22"/>
        </w:rPr>
        <w:t xml:space="preserve">Zadavatel požaduje, aby dodavatelem stanovená </w:t>
      </w:r>
      <w:r w:rsidR="00B26A3A" w:rsidRPr="004B1AAB">
        <w:rPr>
          <w:rFonts w:ascii="Segoe UI" w:hAnsi="Segoe UI" w:cs="Segoe UI"/>
          <w:b/>
          <w:sz w:val="22"/>
        </w:rPr>
        <w:t xml:space="preserve">celková </w:t>
      </w:r>
      <w:r w:rsidR="00523D46" w:rsidRPr="004B1AAB">
        <w:rPr>
          <w:rFonts w:ascii="Segoe UI" w:hAnsi="Segoe UI" w:cs="Segoe UI"/>
          <w:b/>
          <w:sz w:val="22"/>
        </w:rPr>
        <w:t xml:space="preserve">nabídková </w:t>
      </w:r>
      <w:r w:rsidRPr="004B1AAB">
        <w:rPr>
          <w:rFonts w:ascii="Segoe UI" w:hAnsi="Segoe UI" w:cs="Segoe UI"/>
          <w:b/>
          <w:sz w:val="22"/>
        </w:rPr>
        <w:t xml:space="preserve">cena </w:t>
      </w:r>
      <w:r w:rsidR="00523D46" w:rsidRPr="004B1AAB">
        <w:rPr>
          <w:rFonts w:ascii="Segoe UI" w:hAnsi="Segoe UI" w:cs="Segoe UI"/>
          <w:b/>
          <w:sz w:val="22"/>
        </w:rPr>
        <w:t>v</w:t>
      </w:r>
      <w:r w:rsidR="00B26A3A" w:rsidRPr="004B1AAB">
        <w:rPr>
          <w:rFonts w:ascii="Segoe UI" w:hAnsi="Segoe UI" w:cs="Segoe UI"/>
          <w:b/>
          <w:sz w:val="22"/>
        </w:rPr>
        <w:t xml:space="preserve">eřejné zakázky </w:t>
      </w:r>
      <w:r w:rsidRPr="004B1AAB">
        <w:rPr>
          <w:rFonts w:ascii="Segoe UI" w:hAnsi="Segoe UI" w:cs="Segoe UI"/>
          <w:b/>
          <w:sz w:val="22"/>
        </w:rPr>
        <w:t xml:space="preserve">v Kč s DPH nepřesáhla cenu </w:t>
      </w:r>
      <w:r w:rsidR="00B26A3A" w:rsidRPr="004B1AAB">
        <w:rPr>
          <w:rFonts w:ascii="Segoe UI" w:hAnsi="Segoe UI" w:cs="Segoe UI"/>
          <w:b/>
          <w:sz w:val="22"/>
        </w:rPr>
        <w:t>7</w:t>
      </w:r>
      <w:ins w:id="66" w:author="Lenka Lelitovská" w:date="2019-04-09T21:28:00Z">
        <w:r w:rsidR="004F48C2">
          <w:rPr>
            <w:rFonts w:ascii="Segoe UI" w:hAnsi="Segoe UI" w:cs="Segoe UI"/>
            <w:b/>
            <w:sz w:val="22"/>
          </w:rPr>
          <w:t>3</w:t>
        </w:r>
      </w:ins>
      <w:del w:id="67" w:author="Lenka Lelitovská" w:date="2019-04-09T21:28:00Z">
        <w:r w:rsidR="00B26A3A" w:rsidRPr="004B1AAB" w:rsidDel="004F48C2">
          <w:rPr>
            <w:rFonts w:ascii="Segoe UI" w:hAnsi="Segoe UI" w:cs="Segoe UI"/>
            <w:b/>
            <w:sz w:val="22"/>
          </w:rPr>
          <w:delText>2</w:delText>
        </w:r>
      </w:del>
      <w:r w:rsidR="00B26A3A" w:rsidRPr="004B1AAB">
        <w:rPr>
          <w:rFonts w:ascii="Segoe UI" w:hAnsi="Segoe UI" w:cs="Segoe UI"/>
          <w:b/>
          <w:sz w:val="22"/>
        </w:rPr>
        <w:t xml:space="preserve"> </w:t>
      </w:r>
      <w:ins w:id="68" w:author="Lenka Lelitovská" w:date="2019-04-09T21:28:00Z">
        <w:r w:rsidR="004F48C2">
          <w:rPr>
            <w:rFonts w:ascii="Segoe UI" w:hAnsi="Segoe UI" w:cs="Segoe UI"/>
            <w:b/>
            <w:sz w:val="22"/>
          </w:rPr>
          <w:t>238</w:t>
        </w:r>
      </w:ins>
      <w:bookmarkStart w:id="69" w:name="_GoBack"/>
      <w:bookmarkEnd w:id="69"/>
      <w:del w:id="70" w:author="Lenka Lelitovská" w:date="2019-04-09T21:28:00Z">
        <w:r w:rsidR="00B26A3A" w:rsidRPr="004B1AAB" w:rsidDel="004F48C2">
          <w:rPr>
            <w:rFonts w:ascii="Segoe UI" w:hAnsi="Segoe UI" w:cs="Segoe UI"/>
            <w:b/>
            <w:sz w:val="22"/>
          </w:rPr>
          <w:delText>028</w:delText>
        </w:r>
      </w:del>
      <w:r w:rsidR="00B26A3A" w:rsidRPr="004B1AAB">
        <w:rPr>
          <w:rFonts w:ascii="Segoe UI" w:hAnsi="Segoe UI" w:cs="Segoe UI"/>
          <w:b/>
          <w:sz w:val="22"/>
        </w:rPr>
        <w:t xml:space="preserve"> 376</w:t>
      </w:r>
      <w:r w:rsidRPr="004B1AAB">
        <w:rPr>
          <w:rFonts w:ascii="Segoe UI" w:hAnsi="Segoe UI" w:cs="Segoe UI"/>
          <w:b/>
          <w:sz w:val="22"/>
        </w:rPr>
        <w:t>,- Kč s</w:t>
      </w:r>
      <w:r w:rsidR="00153823" w:rsidRPr="004B1AAB">
        <w:rPr>
          <w:rFonts w:ascii="Segoe UI" w:hAnsi="Segoe UI" w:cs="Segoe UI"/>
          <w:b/>
          <w:sz w:val="22"/>
        </w:rPr>
        <w:t> </w:t>
      </w:r>
      <w:r w:rsidRPr="004B1AAB">
        <w:rPr>
          <w:rFonts w:ascii="Segoe UI" w:hAnsi="Segoe UI" w:cs="Segoe UI"/>
          <w:b/>
          <w:sz w:val="22"/>
        </w:rPr>
        <w:t>DPH</w:t>
      </w:r>
      <w:r w:rsidR="00153823" w:rsidRPr="004B1AAB">
        <w:rPr>
          <w:rFonts w:ascii="Segoe UI" w:hAnsi="Segoe UI" w:cs="Segoe UI"/>
          <w:b/>
          <w:sz w:val="22"/>
        </w:rPr>
        <w:t xml:space="preserve"> (celková cena</w:t>
      </w:r>
      <w:r w:rsidR="00523D46" w:rsidRPr="004B1AAB">
        <w:rPr>
          <w:rFonts w:ascii="Segoe UI" w:hAnsi="Segoe UI" w:cs="Segoe UI"/>
          <w:b/>
          <w:sz w:val="22"/>
        </w:rPr>
        <w:t xml:space="preserve"> představuje cenou Dodávky a cenou Služby podpory a provozu</w:t>
      </w:r>
      <w:r w:rsidR="00153823" w:rsidRPr="004B1AAB">
        <w:rPr>
          <w:rFonts w:ascii="Segoe UI" w:hAnsi="Segoe UI" w:cs="Segoe UI"/>
          <w:b/>
          <w:sz w:val="22"/>
        </w:rPr>
        <w:t>)</w:t>
      </w:r>
      <w:r w:rsidRPr="004B1AAB">
        <w:rPr>
          <w:rFonts w:ascii="Segoe UI" w:hAnsi="Segoe UI" w:cs="Segoe UI"/>
          <w:b/>
          <w:sz w:val="22"/>
        </w:rPr>
        <w:t>. Nerespektování tohoto požadavku ze strany dodavatele bude považováno za nesplnění zadávacích podmínek.</w:t>
      </w:r>
      <w:r w:rsidRPr="00523D46">
        <w:rPr>
          <w:rFonts w:ascii="Segoe UI" w:hAnsi="Segoe UI" w:cs="Segoe UI"/>
          <w:b/>
          <w:sz w:val="22"/>
        </w:rPr>
        <w:t xml:space="preserve"> </w:t>
      </w:r>
    </w:p>
    <w:p w14:paraId="20A113DC" w14:textId="0DE2123D" w:rsidR="00A4795E" w:rsidRPr="00B510A7" w:rsidRDefault="00A4795E" w:rsidP="00A4795E">
      <w:pPr>
        <w:pStyle w:val="Nadpis2"/>
        <w:keepNext w:val="0"/>
        <w:widowControl w:val="0"/>
        <w:spacing w:before="120" w:after="120" w:line="276" w:lineRule="auto"/>
        <w:ind w:left="284"/>
        <w:jc w:val="both"/>
        <w:rPr>
          <w:rFonts w:ascii="Segoe UI" w:hAnsi="Segoe UI" w:cs="Segoe UI"/>
          <w:b/>
          <w:sz w:val="22"/>
        </w:rPr>
      </w:pPr>
      <w:r w:rsidRPr="00B510A7">
        <w:rPr>
          <w:rFonts w:ascii="Segoe UI" w:hAnsi="Segoe UI" w:cs="Segoe UI"/>
          <w:b/>
          <w:sz w:val="22"/>
        </w:rPr>
        <w:t xml:space="preserve">Zadavatel požaduje, aby dodavatelem stanovená cena </w:t>
      </w:r>
      <w:r>
        <w:rPr>
          <w:rFonts w:ascii="Segoe UI" w:hAnsi="Segoe UI" w:cs="Segoe UI"/>
          <w:b/>
          <w:sz w:val="22"/>
        </w:rPr>
        <w:t>Služeb podpory provozu</w:t>
      </w:r>
      <w:r w:rsidRPr="00B510A7">
        <w:rPr>
          <w:rFonts w:ascii="Segoe UI" w:hAnsi="Segoe UI" w:cs="Segoe UI"/>
          <w:b/>
          <w:sz w:val="22"/>
        </w:rPr>
        <w:t xml:space="preserve"> v Kč s</w:t>
      </w:r>
      <w:r w:rsidR="004B1AAB">
        <w:rPr>
          <w:rFonts w:ascii="Segoe UI" w:hAnsi="Segoe UI" w:cs="Segoe UI"/>
          <w:b/>
          <w:sz w:val="22"/>
        </w:rPr>
        <w:t> </w:t>
      </w:r>
      <w:r w:rsidRPr="00B510A7">
        <w:rPr>
          <w:rFonts w:ascii="Segoe UI" w:hAnsi="Segoe UI" w:cs="Segoe UI"/>
          <w:b/>
          <w:sz w:val="22"/>
        </w:rPr>
        <w:t xml:space="preserve">DPH nepřesáhla cenu </w:t>
      </w:r>
      <w:r>
        <w:rPr>
          <w:rFonts w:ascii="Segoe UI" w:hAnsi="Segoe UI" w:cs="Segoe UI"/>
          <w:b/>
          <w:sz w:val="22"/>
        </w:rPr>
        <w:t>21 159 957</w:t>
      </w:r>
      <w:r w:rsidRPr="00B510A7">
        <w:rPr>
          <w:rFonts w:ascii="Segoe UI" w:hAnsi="Segoe UI" w:cs="Segoe UI"/>
          <w:b/>
          <w:sz w:val="22"/>
        </w:rPr>
        <w:t>,- Kč s</w:t>
      </w:r>
      <w:r w:rsidR="00153823">
        <w:rPr>
          <w:rFonts w:ascii="Segoe UI" w:hAnsi="Segoe UI" w:cs="Segoe UI"/>
          <w:b/>
          <w:sz w:val="22"/>
        </w:rPr>
        <w:t> </w:t>
      </w:r>
      <w:r w:rsidRPr="00B510A7">
        <w:rPr>
          <w:rFonts w:ascii="Segoe UI" w:hAnsi="Segoe UI" w:cs="Segoe UI"/>
          <w:b/>
          <w:sz w:val="22"/>
        </w:rPr>
        <w:t>DPH</w:t>
      </w:r>
      <w:r w:rsidR="00153823">
        <w:rPr>
          <w:rFonts w:ascii="Segoe UI" w:hAnsi="Segoe UI" w:cs="Segoe UI"/>
          <w:b/>
          <w:sz w:val="22"/>
        </w:rPr>
        <w:t xml:space="preserve"> (celková cena za všechna opatření)</w:t>
      </w:r>
      <w:r w:rsidRPr="00B510A7">
        <w:rPr>
          <w:rFonts w:ascii="Segoe UI" w:hAnsi="Segoe UI" w:cs="Segoe UI"/>
          <w:b/>
          <w:sz w:val="22"/>
        </w:rPr>
        <w:t xml:space="preserve">. Nerespektování tohoto požadavku ze strany dodavatele bude považováno za nesplnění zadávacích podmínek. </w:t>
      </w:r>
    </w:p>
    <w:p w14:paraId="125FCB37" w14:textId="77777777" w:rsidR="00E24F85" w:rsidRPr="006F253F" w:rsidRDefault="00266184" w:rsidP="001413D5">
      <w:pPr>
        <w:pStyle w:val="Nadpis1"/>
        <w:widowControl w:val="0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71" w:name="_Toc519841003"/>
      <w:r w:rsidRPr="006F253F">
        <w:rPr>
          <w:rFonts w:ascii="Segoe UI" w:hAnsi="Segoe UI" w:cs="Segoe UI"/>
          <w:b/>
          <w:sz w:val="22"/>
          <w:u w:val="single"/>
        </w:rPr>
        <w:t>Další podmínky účasti</w:t>
      </w:r>
      <w:r w:rsidR="00F2210B" w:rsidRPr="006F253F">
        <w:rPr>
          <w:rFonts w:ascii="Segoe UI" w:hAnsi="Segoe UI" w:cs="Segoe UI"/>
          <w:b/>
          <w:sz w:val="22"/>
          <w:u w:val="single"/>
        </w:rPr>
        <w:t xml:space="preserve"> v zadávacím řízení</w:t>
      </w:r>
      <w:bookmarkEnd w:id="71"/>
    </w:p>
    <w:p w14:paraId="0003C18B" w14:textId="77777777" w:rsidR="00096760" w:rsidRPr="006F253F" w:rsidRDefault="009C60C7" w:rsidP="001413D5">
      <w:pPr>
        <w:pStyle w:val="Nadpis1"/>
        <w:keepNext w:val="0"/>
        <w:widowControl w:val="0"/>
        <w:numPr>
          <w:ilvl w:val="1"/>
          <w:numId w:val="1"/>
        </w:numPr>
        <w:spacing w:before="120" w:after="200" w:line="276" w:lineRule="auto"/>
        <w:ind w:left="998" w:hanging="431"/>
        <w:jc w:val="both"/>
        <w:rPr>
          <w:rFonts w:ascii="Segoe UI" w:hAnsi="Segoe UI" w:cs="Segoe UI"/>
          <w:b/>
          <w:sz w:val="22"/>
          <w:u w:val="single"/>
        </w:rPr>
      </w:pPr>
      <w:bookmarkStart w:id="72" w:name="_Toc465858671"/>
      <w:bookmarkStart w:id="73" w:name="_Toc466964932"/>
      <w:bookmarkStart w:id="74" w:name="_Toc470078586"/>
      <w:bookmarkStart w:id="75" w:name="_Toc470180612"/>
      <w:bookmarkStart w:id="76" w:name="_Toc473879484"/>
      <w:bookmarkStart w:id="77" w:name="_Toc475464528"/>
      <w:bookmarkStart w:id="78" w:name="_Toc475967966"/>
      <w:bookmarkStart w:id="79" w:name="_Toc495490870"/>
      <w:bookmarkStart w:id="80" w:name="_Toc498065249"/>
      <w:bookmarkStart w:id="81" w:name="_Toc500763144"/>
      <w:bookmarkStart w:id="82" w:name="_Toc519841004"/>
      <w:r w:rsidRPr="006F253F">
        <w:rPr>
          <w:rFonts w:ascii="Segoe UI" w:hAnsi="Segoe UI" w:cs="Segoe UI"/>
          <w:b/>
          <w:sz w:val="22"/>
          <w:u w:val="single"/>
        </w:rPr>
        <w:t>Pod</w:t>
      </w:r>
      <w:r w:rsidR="00F2210B" w:rsidRPr="006F253F">
        <w:rPr>
          <w:rFonts w:ascii="Segoe UI" w:hAnsi="Segoe UI" w:cs="Segoe UI"/>
          <w:b/>
          <w:sz w:val="22"/>
          <w:u w:val="single"/>
        </w:rPr>
        <w:t>dodávky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 w14:paraId="2B24ACB1" w14:textId="77777777" w:rsidR="00C45DAD" w:rsidRDefault="00F2210B" w:rsidP="00C45DAD">
      <w:pPr>
        <w:pStyle w:val="Nadpis1"/>
        <w:keepNext w:val="0"/>
        <w:widowControl w:val="0"/>
        <w:spacing w:after="200" w:line="276" w:lineRule="auto"/>
        <w:ind w:left="426"/>
        <w:jc w:val="both"/>
        <w:rPr>
          <w:rFonts w:ascii="Segoe UI" w:hAnsi="Segoe UI" w:cs="Segoe UI"/>
          <w:sz w:val="22"/>
        </w:rPr>
      </w:pPr>
      <w:bookmarkStart w:id="83" w:name="_Toc465858672"/>
      <w:bookmarkStart w:id="84" w:name="_Toc466964933"/>
      <w:bookmarkStart w:id="85" w:name="_Toc470078587"/>
      <w:bookmarkStart w:id="86" w:name="_Toc470180613"/>
      <w:bookmarkStart w:id="87" w:name="_Toc473879485"/>
      <w:bookmarkStart w:id="88" w:name="_Toc475464529"/>
      <w:bookmarkStart w:id="89" w:name="_Toc475967967"/>
      <w:bookmarkStart w:id="90" w:name="_Toc495490871"/>
      <w:bookmarkStart w:id="91" w:name="_Toc498065250"/>
      <w:bookmarkStart w:id="92" w:name="_Toc500763145"/>
      <w:bookmarkStart w:id="93" w:name="_Toc519841005"/>
      <w:r w:rsidRPr="006F253F">
        <w:rPr>
          <w:rFonts w:ascii="Segoe UI" w:hAnsi="Segoe UI" w:cs="Segoe UI"/>
          <w:sz w:val="22"/>
        </w:rPr>
        <w:t xml:space="preserve">V případě, že část veřejné zakázky bude plněna </w:t>
      </w:r>
      <w:r w:rsidR="00096760" w:rsidRPr="006F253F">
        <w:rPr>
          <w:rFonts w:ascii="Segoe UI" w:hAnsi="Segoe UI" w:cs="Segoe UI"/>
          <w:sz w:val="22"/>
        </w:rPr>
        <w:t>prostřednictvím poddodavatelů</w:t>
      </w:r>
      <w:r w:rsidRPr="006F253F">
        <w:rPr>
          <w:rFonts w:ascii="Segoe UI" w:hAnsi="Segoe UI" w:cs="Segoe UI"/>
          <w:sz w:val="22"/>
        </w:rPr>
        <w:t>, požaduje zadavatel v souladu s</w:t>
      </w:r>
      <w:r w:rsidR="00A23857" w:rsidRPr="006F253F">
        <w:rPr>
          <w:rFonts w:ascii="Segoe UI" w:hAnsi="Segoe UI" w:cs="Segoe UI"/>
          <w:sz w:val="22"/>
        </w:rPr>
        <w:t> </w:t>
      </w:r>
      <w:proofErr w:type="spellStart"/>
      <w:r w:rsidR="00A23857" w:rsidRPr="006F253F">
        <w:rPr>
          <w:rFonts w:ascii="Segoe UI" w:hAnsi="Segoe UI" w:cs="Segoe UI"/>
          <w:sz w:val="22"/>
        </w:rPr>
        <w:t>ust</w:t>
      </w:r>
      <w:proofErr w:type="spellEnd"/>
      <w:r w:rsidR="00A23857" w:rsidRPr="006F253F">
        <w:rPr>
          <w:rFonts w:ascii="Segoe UI" w:hAnsi="Segoe UI" w:cs="Segoe UI"/>
          <w:sz w:val="22"/>
        </w:rPr>
        <w:t xml:space="preserve">. </w:t>
      </w:r>
      <w:r w:rsidRPr="006F253F">
        <w:rPr>
          <w:rFonts w:ascii="Segoe UI" w:hAnsi="Segoe UI" w:cs="Segoe UI"/>
          <w:sz w:val="22"/>
        </w:rPr>
        <w:t xml:space="preserve">§ </w:t>
      </w:r>
      <w:r w:rsidR="00096760" w:rsidRPr="006F253F">
        <w:rPr>
          <w:rFonts w:ascii="Segoe UI" w:hAnsi="Segoe UI" w:cs="Segoe UI"/>
          <w:sz w:val="22"/>
        </w:rPr>
        <w:t>105</w:t>
      </w:r>
      <w:r w:rsidRPr="006F253F">
        <w:rPr>
          <w:rFonts w:ascii="Segoe UI" w:hAnsi="Segoe UI" w:cs="Segoe UI"/>
          <w:sz w:val="22"/>
        </w:rPr>
        <w:t xml:space="preserve"> odst. </w:t>
      </w:r>
      <w:r w:rsidR="00096760" w:rsidRPr="006F253F">
        <w:rPr>
          <w:rFonts w:ascii="Segoe UI" w:hAnsi="Segoe UI" w:cs="Segoe UI"/>
          <w:sz w:val="22"/>
        </w:rPr>
        <w:t xml:space="preserve">1 </w:t>
      </w:r>
      <w:r w:rsidR="00A23857" w:rsidRPr="006F253F">
        <w:rPr>
          <w:rFonts w:ascii="Segoe UI" w:hAnsi="Segoe UI" w:cs="Segoe UI"/>
          <w:sz w:val="22"/>
        </w:rPr>
        <w:t>ZZVZ</w:t>
      </w:r>
      <w:r w:rsidRPr="006F253F">
        <w:rPr>
          <w:rFonts w:ascii="Segoe UI" w:hAnsi="Segoe UI" w:cs="Segoe UI"/>
          <w:sz w:val="22"/>
        </w:rPr>
        <w:t xml:space="preserve"> v nabídce </w:t>
      </w:r>
      <w:r w:rsidR="00096760" w:rsidRPr="006F253F">
        <w:rPr>
          <w:rFonts w:ascii="Segoe UI" w:hAnsi="Segoe UI" w:cs="Segoe UI"/>
          <w:sz w:val="22"/>
        </w:rPr>
        <w:t>předložit seznam poddodavatelů, pokud jsou účastníkovi zadávacího řízení známi</w:t>
      </w:r>
      <w:r w:rsidR="00B13458" w:rsidRPr="006F253F">
        <w:rPr>
          <w:rFonts w:ascii="Segoe UI" w:hAnsi="Segoe UI" w:cs="Segoe UI"/>
          <w:sz w:val="22"/>
        </w:rPr>
        <w:t>,</w:t>
      </w:r>
      <w:r w:rsidR="00096760" w:rsidRPr="006F253F">
        <w:rPr>
          <w:rFonts w:ascii="Segoe UI" w:hAnsi="Segoe UI" w:cs="Segoe UI"/>
          <w:sz w:val="22"/>
        </w:rPr>
        <w:t xml:space="preserve"> a uvést, kterou část veřejné zakázky bude každý z poddodavatelů plnit.</w:t>
      </w:r>
      <w:r w:rsidR="00096760" w:rsidRPr="006F253F">
        <w:rPr>
          <w:rFonts w:ascii="Segoe UI" w:hAnsi="Segoe UI" w:cs="Segoe UI"/>
          <w:b/>
          <w:sz w:val="22"/>
        </w:rPr>
        <w:t xml:space="preserve"> </w:t>
      </w:r>
      <w:r w:rsidRPr="006F253F">
        <w:rPr>
          <w:rFonts w:ascii="Segoe UI" w:hAnsi="Segoe UI" w:cs="Segoe UI"/>
          <w:sz w:val="22"/>
        </w:rPr>
        <w:t xml:space="preserve">Pro splnění této povinnosti použije </w:t>
      </w:r>
      <w:r w:rsidR="005C77EE" w:rsidRPr="006F253F">
        <w:rPr>
          <w:rFonts w:ascii="Segoe UI" w:hAnsi="Segoe UI" w:cs="Segoe UI"/>
          <w:sz w:val="22"/>
        </w:rPr>
        <w:t>účastník</w:t>
      </w:r>
      <w:r w:rsidR="0092040E">
        <w:rPr>
          <w:rFonts w:ascii="Segoe UI" w:hAnsi="Segoe UI" w:cs="Segoe UI"/>
          <w:sz w:val="22"/>
        </w:rPr>
        <w:t xml:space="preserve"> zadávacího řízení</w:t>
      </w:r>
      <w:r w:rsidRPr="006F253F">
        <w:rPr>
          <w:rFonts w:ascii="Segoe UI" w:hAnsi="Segoe UI" w:cs="Segoe UI"/>
          <w:sz w:val="22"/>
        </w:rPr>
        <w:t xml:space="preserve"> formulář v příloze č. </w:t>
      </w:r>
      <w:r w:rsidR="00B510A7" w:rsidRPr="00B510A7">
        <w:rPr>
          <w:rFonts w:ascii="Segoe UI" w:hAnsi="Segoe UI" w:cs="Segoe UI"/>
          <w:sz w:val="22"/>
        </w:rPr>
        <w:t>3</w:t>
      </w:r>
      <w:r w:rsidRPr="006F253F">
        <w:rPr>
          <w:rFonts w:ascii="Segoe UI" w:hAnsi="Segoe UI" w:cs="Segoe UI"/>
          <w:sz w:val="22"/>
        </w:rPr>
        <w:t xml:space="preserve"> zadávací dokumentace. Bude-li s</w:t>
      </w:r>
      <w:r w:rsidR="0092040E">
        <w:rPr>
          <w:rFonts w:ascii="Segoe UI" w:hAnsi="Segoe UI" w:cs="Segoe UI"/>
          <w:sz w:val="22"/>
        </w:rPr>
        <w:t> </w:t>
      </w:r>
      <w:r w:rsidR="005C77EE" w:rsidRPr="006F253F">
        <w:rPr>
          <w:rFonts w:ascii="Segoe UI" w:hAnsi="Segoe UI" w:cs="Segoe UI"/>
          <w:sz w:val="22"/>
        </w:rPr>
        <w:t>účastník</w:t>
      </w:r>
      <w:r w:rsidRPr="006F253F">
        <w:rPr>
          <w:rFonts w:ascii="Segoe UI" w:hAnsi="Segoe UI" w:cs="Segoe UI"/>
          <w:sz w:val="22"/>
        </w:rPr>
        <w:t>em</w:t>
      </w:r>
      <w:r w:rsidR="0092040E">
        <w:rPr>
          <w:rFonts w:ascii="Segoe UI" w:hAnsi="Segoe UI" w:cs="Segoe UI"/>
          <w:sz w:val="22"/>
        </w:rPr>
        <w:t xml:space="preserve"> zadávacího řízení</w:t>
      </w:r>
      <w:r w:rsidRPr="006F253F">
        <w:rPr>
          <w:rFonts w:ascii="Segoe UI" w:hAnsi="Segoe UI" w:cs="Segoe UI"/>
          <w:sz w:val="22"/>
        </w:rPr>
        <w:t xml:space="preserve"> uzavřena dle rozhodnutí zadavatele smlouva, stane se předložený seznam přílohou smlouvy. Tím není dotčena výlučná odpovědnost </w:t>
      </w:r>
      <w:r w:rsidR="00096760" w:rsidRPr="006F253F">
        <w:rPr>
          <w:rFonts w:ascii="Segoe UI" w:hAnsi="Segoe UI" w:cs="Segoe UI"/>
          <w:sz w:val="22"/>
        </w:rPr>
        <w:t>účastníka</w:t>
      </w:r>
      <w:r w:rsidR="0092040E">
        <w:rPr>
          <w:rFonts w:ascii="Segoe UI" w:hAnsi="Segoe UI" w:cs="Segoe UI"/>
          <w:sz w:val="22"/>
        </w:rPr>
        <w:t xml:space="preserve"> zadávacího řízení</w:t>
      </w:r>
      <w:r w:rsidRPr="006F253F">
        <w:rPr>
          <w:rFonts w:ascii="Segoe UI" w:hAnsi="Segoe UI" w:cs="Segoe UI"/>
          <w:sz w:val="22"/>
        </w:rPr>
        <w:t xml:space="preserve"> za poskytování řádného plnění.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r w:rsidRPr="006F253F">
        <w:rPr>
          <w:rFonts w:ascii="Segoe UI" w:hAnsi="Segoe UI" w:cs="Segoe UI"/>
          <w:sz w:val="22"/>
        </w:rPr>
        <w:t xml:space="preserve"> </w:t>
      </w:r>
    </w:p>
    <w:p w14:paraId="3901C8CF" w14:textId="00328163" w:rsidR="00AD27E3" w:rsidRPr="005B734C" w:rsidRDefault="00C45DAD" w:rsidP="005B734C">
      <w:pPr>
        <w:pStyle w:val="Nadpis1"/>
        <w:keepNext w:val="0"/>
        <w:widowControl w:val="0"/>
        <w:spacing w:before="120" w:after="120" w:line="276" w:lineRule="auto"/>
        <w:ind w:left="425"/>
        <w:jc w:val="both"/>
        <w:rPr>
          <w:rFonts w:ascii="Segoe UI" w:hAnsi="Segoe UI" w:cs="Segoe UI"/>
          <w:b/>
          <w:sz w:val="22"/>
        </w:rPr>
      </w:pPr>
      <w:bookmarkStart w:id="94" w:name="_Toc519841006"/>
      <w:r w:rsidRPr="005B734C">
        <w:rPr>
          <w:rFonts w:ascii="Segoe UI" w:hAnsi="Segoe UI" w:cs="Segoe UI"/>
          <w:b/>
          <w:sz w:val="22"/>
        </w:rPr>
        <w:t>Zadavatel v souladu s § 105 odst. 2 ZZVZ požaduje, aby následující významn</w:t>
      </w:r>
      <w:r w:rsidR="005B734C" w:rsidRPr="005B734C">
        <w:rPr>
          <w:rFonts w:ascii="Segoe UI" w:hAnsi="Segoe UI" w:cs="Segoe UI"/>
          <w:b/>
          <w:sz w:val="22"/>
        </w:rPr>
        <w:t>á</w:t>
      </w:r>
      <w:r w:rsidRPr="005B734C">
        <w:rPr>
          <w:rFonts w:ascii="Segoe UI" w:hAnsi="Segoe UI" w:cs="Segoe UI"/>
          <w:b/>
          <w:sz w:val="22"/>
        </w:rPr>
        <w:t xml:space="preserve"> činnost při plnění veřejné zakázky byl</w:t>
      </w:r>
      <w:r w:rsidR="005B734C" w:rsidRPr="005B734C">
        <w:rPr>
          <w:rFonts w:ascii="Segoe UI" w:hAnsi="Segoe UI" w:cs="Segoe UI"/>
          <w:b/>
          <w:sz w:val="22"/>
        </w:rPr>
        <w:t>a</w:t>
      </w:r>
      <w:r w:rsidRPr="005B734C">
        <w:rPr>
          <w:rFonts w:ascii="Segoe UI" w:hAnsi="Segoe UI" w:cs="Segoe UI"/>
          <w:b/>
          <w:sz w:val="22"/>
        </w:rPr>
        <w:t xml:space="preserve"> plněn</w:t>
      </w:r>
      <w:r w:rsidR="005B734C" w:rsidRPr="005B734C">
        <w:rPr>
          <w:rFonts w:ascii="Segoe UI" w:hAnsi="Segoe UI" w:cs="Segoe UI"/>
          <w:b/>
          <w:sz w:val="22"/>
        </w:rPr>
        <w:t>a</w:t>
      </w:r>
      <w:r w:rsidRPr="005B734C">
        <w:rPr>
          <w:rFonts w:ascii="Segoe UI" w:hAnsi="Segoe UI" w:cs="Segoe UI"/>
          <w:b/>
          <w:sz w:val="22"/>
        </w:rPr>
        <w:t xml:space="preserve"> výhradně přímo vybraným dodavatelem</w:t>
      </w:r>
      <w:bookmarkEnd w:id="94"/>
      <w:r w:rsidR="005B734C" w:rsidRPr="005B734C">
        <w:rPr>
          <w:rFonts w:ascii="Segoe UI" w:hAnsi="Segoe UI" w:cs="Segoe UI"/>
          <w:b/>
          <w:sz w:val="22"/>
        </w:rPr>
        <w:t xml:space="preserve"> - </w:t>
      </w:r>
      <w:r w:rsidR="00AD27E3" w:rsidRPr="005B734C">
        <w:rPr>
          <w:rFonts w:ascii="Segoe UI" w:hAnsi="Segoe UI" w:cs="Segoe UI"/>
          <w:b/>
          <w:sz w:val="22"/>
        </w:rPr>
        <w:t xml:space="preserve">Opatření č. 1 </w:t>
      </w:r>
      <w:r w:rsidR="00153823">
        <w:rPr>
          <w:rFonts w:ascii="Segoe UI" w:hAnsi="Segoe UI" w:cs="Segoe UI"/>
          <w:b/>
          <w:sz w:val="22"/>
        </w:rPr>
        <w:t xml:space="preserve">- </w:t>
      </w:r>
      <w:r w:rsidR="00AD27E3" w:rsidRPr="005B734C">
        <w:rPr>
          <w:rFonts w:ascii="Segoe UI" w:hAnsi="Segoe UI" w:cs="Segoe UI"/>
          <w:b/>
          <w:sz w:val="22"/>
        </w:rPr>
        <w:t>Implementace správy privilegovaných účtů</w:t>
      </w:r>
      <w:r w:rsidR="005B734C">
        <w:rPr>
          <w:rFonts w:ascii="Segoe UI" w:hAnsi="Segoe UI" w:cs="Segoe UI"/>
          <w:b/>
          <w:sz w:val="22"/>
        </w:rPr>
        <w:t>.</w:t>
      </w:r>
    </w:p>
    <w:p w14:paraId="148191F1" w14:textId="77777777" w:rsidR="00523E85" w:rsidRPr="006F253F" w:rsidRDefault="00523E85" w:rsidP="00523E85">
      <w:pPr>
        <w:rPr>
          <w:rFonts w:ascii="Segoe UI" w:hAnsi="Segoe UI" w:cs="Segoe UI"/>
        </w:rPr>
      </w:pPr>
    </w:p>
    <w:p w14:paraId="49C89986" w14:textId="77777777" w:rsidR="005F37C9" w:rsidRPr="006F253F" w:rsidRDefault="0092040E" w:rsidP="001413D5">
      <w:pPr>
        <w:pStyle w:val="Nadpis2"/>
        <w:widowControl w:val="0"/>
        <w:numPr>
          <w:ilvl w:val="1"/>
          <w:numId w:val="1"/>
        </w:numPr>
        <w:spacing w:after="200" w:line="312" w:lineRule="auto"/>
        <w:ind w:left="993" w:hanging="426"/>
        <w:rPr>
          <w:rFonts w:ascii="Segoe UI" w:hAnsi="Segoe UI" w:cs="Segoe UI"/>
          <w:b/>
          <w:sz w:val="22"/>
          <w:u w:val="single"/>
        </w:rPr>
      </w:pPr>
      <w:r>
        <w:rPr>
          <w:rFonts w:ascii="Segoe UI" w:hAnsi="Segoe UI" w:cs="Segoe UI"/>
          <w:b/>
          <w:sz w:val="22"/>
          <w:u w:val="single"/>
        </w:rPr>
        <w:t xml:space="preserve">Popis předmětu plnění </w:t>
      </w:r>
    </w:p>
    <w:p w14:paraId="2FB694C1" w14:textId="77777777" w:rsidR="00FF71C8" w:rsidRDefault="00A97233" w:rsidP="005117FF">
      <w:pPr>
        <w:pStyle w:val="Odstavecseseznamem"/>
        <w:overflowPunct w:val="0"/>
        <w:spacing w:before="120" w:after="120" w:line="276" w:lineRule="auto"/>
        <w:ind w:left="426"/>
        <w:jc w:val="both"/>
        <w:textAlignment w:val="baseline"/>
        <w:rPr>
          <w:rFonts w:ascii="Segoe UI" w:hAnsi="Segoe UI" w:cs="Segoe UI"/>
        </w:rPr>
      </w:pPr>
      <w:r w:rsidRPr="005117FF">
        <w:rPr>
          <w:rFonts w:ascii="Segoe UI" w:hAnsi="Segoe UI" w:cs="Segoe UI"/>
        </w:rPr>
        <w:t>Účastník zadávacího řízení ve své nabídce předloží</w:t>
      </w:r>
      <w:r w:rsidR="001B4113" w:rsidRPr="005117FF">
        <w:rPr>
          <w:rFonts w:ascii="Segoe UI" w:hAnsi="Segoe UI" w:cs="Segoe UI"/>
        </w:rPr>
        <w:t xml:space="preserve"> dokument popisující</w:t>
      </w:r>
      <w:r w:rsidR="004C647C">
        <w:rPr>
          <w:rFonts w:ascii="Segoe UI" w:hAnsi="Segoe UI" w:cs="Segoe UI"/>
        </w:rPr>
        <w:t xml:space="preserve"> </w:t>
      </w:r>
      <w:r w:rsidR="001B4113" w:rsidRPr="005117FF">
        <w:rPr>
          <w:rFonts w:ascii="Segoe UI" w:hAnsi="Segoe UI" w:cs="Segoe UI"/>
        </w:rPr>
        <w:t>vlastní předmět plnění veřejné zakázky</w:t>
      </w:r>
      <w:r w:rsidR="00EA2D4D">
        <w:rPr>
          <w:rFonts w:ascii="Segoe UI" w:hAnsi="Segoe UI" w:cs="Segoe UI"/>
        </w:rPr>
        <w:t xml:space="preserve"> (dále jen „</w:t>
      </w:r>
      <w:r w:rsidR="00EA2D4D" w:rsidRPr="00EA2D4D">
        <w:rPr>
          <w:rFonts w:ascii="Segoe UI" w:hAnsi="Segoe UI" w:cs="Segoe UI"/>
          <w:i/>
        </w:rPr>
        <w:t>Technické řešení</w:t>
      </w:r>
      <w:r w:rsidR="00EA2D4D">
        <w:rPr>
          <w:rFonts w:ascii="Segoe UI" w:hAnsi="Segoe UI" w:cs="Segoe UI"/>
        </w:rPr>
        <w:t>“)</w:t>
      </w:r>
      <w:r w:rsidR="001B4113" w:rsidRPr="005117FF">
        <w:rPr>
          <w:rFonts w:ascii="Segoe UI" w:hAnsi="Segoe UI" w:cs="Segoe UI"/>
        </w:rPr>
        <w:t xml:space="preserve">, </w:t>
      </w:r>
      <w:r w:rsidR="00FF71C8" w:rsidRPr="005117FF">
        <w:rPr>
          <w:rFonts w:ascii="Segoe UI" w:hAnsi="Segoe UI" w:cs="Segoe UI"/>
        </w:rPr>
        <w:t xml:space="preserve">který bude odpovídat všem požadavkům zadavatele vymezeným v zadávací dokumentaci, a to </w:t>
      </w:r>
      <w:r w:rsidR="00BB6BBB">
        <w:rPr>
          <w:rFonts w:ascii="Segoe UI" w:hAnsi="Segoe UI" w:cs="Segoe UI"/>
        </w:rPr>
        <w:t xml:space="preserve">alespoň </w:t>
      </w:r>
      <w:r w:rsidR="00FF71C8" w:rsidRPr="005117FF">
        <w:rPr>
          <w:rFonts w:ascii="Segoe UI" w:hAnsi="Segoe UI" w:cs="Segoe UI"/>
        </w:rPr>
        <w:t>v následujícím rozsahu:</w:t>
      </w:r>
    </w:p>
    <w:p w14:paraId="0A75793F" w14:textId="77777777" w:rsidR="00815753" w:rsidRDefault="00815753" w:rsidP="00815753">
      <w:pPr>
        <w:pStyle w:val="Odstavecseseznamem"/>
        <w:numPr>
          <w:ilvl w:val="0"/>
          <w:numId w:val="23"/>
        </w:numPr>
        <w:overflowPunct w:val="0"/>
        <w:spacing w:after="200" w:line="276" w:lineRule="auto"/>
        <w:jc w:val="both"/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</w:rPr>
        <w:t>s</w:t>
      </w:r>
      <w:r w:rsidR="005C4296" w:rsidRPr="00815753">
        <w:rPr>
          <w:rFonts w:ascii="Segoe UI" w:hAnsi="Segoe UI" w:cs="Segoe UI"/>
        </w:rPr>
        <w:t>trukturovan</w:t>
      </w:r>
      <w:r>
        <w:rPr>
          <w:rFonts w:ascii="Segoe UI" w:hAnsi="Segoe UI" w:cs="Segoe UI"/>
        </w:rPr>
        <w:t>ý</w:t>
      </w:r>
      <w:r w:rsidR="005C4296" w:rsidRPr="00815753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popis </w:t>
      </w:r>
      <w:r w:rsidR="005C4296" w:rsidRPr="00815753">
        <w:rPr>
          <w:rFonts w:ascii="Segoe UI" w:hAnsi="Segoe UI" w:cs="Segoe UI"/>
        </w:rPr>
        <w:t>dle seznamu opatření</w:t>
      </w:r>
      <w:r>
        <w:rPr>
          <w:rFonts w:ascii="Segoe UI" w:hAnsi="Segoe UI" w:cs="Segoe UI"/>
        </w:rPr>
        <w:t xml:space="preserve"> včetně</w:t>
      </w:r>
      <w:r w:rsidR="00091328" w:rsidRPr="00815753">
        <w:rPr>
          <w:rFonts w:ascii="Segoe UI" w:hAnsi="Segoe UI" w:cs="Segoe UI"/>
        </w:rPr>
        <w:t xml:space="preserve"> výč</w:t>
      </w:r>
      <w:r>
        <w:rPr>
          <w:rFonts w:ascii="Segoe UI" w:hAnsi="Segoe UI" w:cs="Segoe UI"/>
        </w:rPr>
        <w:t>tu</w:t>
      </w:r>
      <w:r w:rsidR="00091328" w:rsidRPr="00815753">
        <w:rPr>
          <w:rFonts w:ascii="Segoe UI" w:hAnsi="Segoe UI" w:cs="Segoe UI"/>
        </w:rPr>
        <w:t xml:space="preserve"> hw a sw</w:t>
      </w:r>
      <w:r>
        <w:rPr>
          <w:rFonts w:ascii="Segoe UI" w:hAnsi="Segoe UI" w:cs="Segoe UI"/>
        </w:rPr>
        <w:t>;</w:t>
      </w:r>
    </w:p>
    <w:p w14:paraId="57B92427" w14:textId="77777777" w:rsidR="00815753" w:rsidRDefault="00815753" w:rsidP="00815753">
      <w:pPr>
        <w:pStyle w:val="Odstavecseseznamem"/>
        <w:numPr>
          <w:ilvl w:val="0"/>
          <w:numId w:val="23"/>
        </w:numPr>
        <w:overflowPunct w:val="0"/>
        <w:spacing w:after="200" w:line="276" w:lineRule="auto"/>
        <w:jc w:val="both"/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="00C4133B" w:rsidRPr="00815753">
        <w:rPr>
          <w:rFonts w:ascii="Segoe UI" w:hAnsi="Segoe UI" w:cs="Segoe UI"/>
        </w:rPr>
        <w:t>rokázání či potvrzení každého požadovaného parametru zadavatele, ať už z větného nebo tabulkového výčtu</w:t>
      </w:r>
      <w:r>
        <w:rPr>
          <w:rFonts w:ascii="Segoe UI" w:hAnsi="Segoe UI" w:cs="Segoe UI"/>
        </w:rPr>
        <w:t>;</w:t>
      </w:r>
    </w:p>
    <w:p w14:paraId="74ACC3D5" w14:textId="77777777" w:rsidR="00815753" w:rsidRDefault="00815753" w:rsidP="00815753">
      <w:pPr>
        <w:pStyle w:val="Odstavecseseznamem"/>
        <w:numPr>
          <w:ilvl w:val="0"/>
          <w:numId w:val="23"/>
        </w:numPr>
        <w:overflowPunct w:val="0"/>
        <w:spacing w:after="200" w:line="276" w:lineRule="auto"/>
        <w:jc w:val="both"/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="00233FB9" w:rsidRPr="00815753">
        <w:rPr>
          <w:rFonts w:ascii="Segoe UI" w:hAnsi="Segoe UI" w:cs="Segoe UI"/>
        </w:rPr>
        <w:t>opis a l</w:t>
      </w:r>
      <w:r w:rsidR="005C4296" w:rsidRPr="00815753">
        <w:rPr>
          <w:rFonts w:ascii="Segoe UI" w:hAnsi="Segoe UI" w:cs="Segoe UI"/>
        </w:rPr>
        <w:t xml:space="preserve">ogické schéma zapojení </w:t>
      </w:r>
      <w:r w:rsidR="00233FB9" w:rsidRPr="00815753">
        <w:rPr>
          <w:rFonts w:ascii="Segoe UI" w:hAnsi="Segoe UI" w:cs="Segoe UI"/>
        </w:rPr>
        <w:t xml:space="preserve">nabízených technologií </w:t>
      </w:r>
      <w:r w:rsidR="005C4296" w:rsidRPr="00815753">
        <w:rPr>
          <w:rFonts w:ascii="Segoe UI" w:hAnsi="Segoe UI" w:cs="Segoe UI"/>
        </w:rPr>
        <w:t>včetně použitých protokolů, portů a označení počáteční komunikace</w:t>
      </w:r>
      <w:r>
        <w:rPr>
          <w:rFonts w:ascii="Segoe UI" w:hAnsi="Segoe UI" w:cs="Segoe UI"/>
        </w:rPr>
        <w:t>;</w:t>
      </w:r>
    </w:p>
    <w:p w14:paraId="3DEAB1EF" w14:textId="629B95CA" w:rsidR="005E1976" w:rsidRDefault="005E1976" w:rsidP="005E1976">
      <w:pPr>
        <w:pStyle w:val="Odstavecseseznamem"/>
        <w:numPr>
          <w:ilvl w:val="0"/>
          <w:numId w:val="23"/>
        </w:numPr>
        <w:overflowPunct w:val="0"/>
        <w:spacing w:before="120" w:after="120" w:line="276" w:lineRule="auto"/>
        <w:jc w:val="both"/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</w:rPr>
        <w:t>detailní popis požadavků účastníka zadávacího řízení na součinnost ze strany zadavatele při poskytování plnění předmětu veřejné zakázky;</w:t>
      </w:r>
    </w:p>
    <w:p w14:paraId="472F7FB1" w14:textId="41968700" w:rsidR="00815753" w:rsidRDefault="005B734C" w:rsidP="00815753">
      <w:pPr>
        <w:pStyle w:val="Odstavecseseznamem"/>
        <w:numPr>
          <w:ilvl w:val="0"/>
          <w:numId w:val="23"/>
        </w:numPr>
        <w:overflowPunct w:val="0"/>
        <w:spacing w:after="200" w:line="276" w:lineRule="auto"/>
        <w:jc w:val="both"/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</w:rPr>
        <w:t>strukturovaný popis nabízeného plnění předmětu veřejné zakázky nad rámec minimálních požadavků zadavatele specifikovaných v zadávací dokumentaci (např. zpracování dokumentací nad rámec minimálního výčtu specifikovaného zadavatelem v zadávací dokumentaci)</w:t>
      </w:r>
      <w:r w:rsidR="00B510A7">
        <w:rPr>
          <w:rFonts w:ascii="Segoe UI" w:hAnsi="Segoe UI" w:cs="Segoe UI"/>
        </w:rPr>
        <w:t>;</w:t>
      </w:r>
    </w:p>
    <w:p w14:paraId="045AC886" w14:textId="2BAC2C31" w:rsidR="00815753" w:rsidRPr="006D5A82" w:rsidRDefault="00815753" w:rsidP="006D5A82">
      <w:pPr>
        <w:pStyle w:val="Odstavecseseznamem"/>
        <w:numPr>
          <w:ilvl w:val="0"/>
          <w:numId w:val="23"/>
        </w:numPr>
        <w:overflowPunct w:val="0"/>
        <w:spacing w:after="200" w:line="276" w:lineRule="auto"/>
        <w:jc w:val="both"/>
        <w:textAlignment w:val="baseline"/>
        <w:rPr>
          <w:rFonts w:ascii="Segoe UI" w:hAnsi="Segoe UI" w:cs="Segoe UI"/>
        </w:rPr>
      </w:pPr>
      <w:r w:rsidRPr="006D5A82">
        <w:rPr>
          <w:rFonts w:ascii="Segoe UI" w:hAnsi="Segoe UI" w:cs="Segoe UI"/>
        </w:rPr>
        <w:t>n</w:t>
      </w:r>
      <w:r w:rsidR="00D93A7E" w:rsidRPr="006D5A82">
        <w:rPr>
          <w:rFonts w:ascii="Segoe UI" w:hAnsi="Segoe UI" w:cs="Segoe UI"/>
        </w:rPr>
        <w:t xml:space="preserve">ávrh osnovy obecného školení, zaškolení a souhrnného školení </w:t>
      </w:r>
      <w:r w:rsidR="006D5A82" w:rsidRPr="006D5A82">
        <w:rPr>
          <w:rFonts w:ascii="Segoe UI" w:hAnsi="Segoe UI" w:cs="Segoe UI"/>
        </w:rPr>
        <w:t>s odůvodněním přínosu dané osnovy</w:t>
      </w:r>
      <w:r w:rsidR="00B510A7">
        <w:rPr>
          <w:rFonts w:ascii="Segoe UI" w:hAnsi="Segoe UI" w:cs="Segoe UI"/>
        </w:rPr>
        <w:t>;</w:t>
      </w:r>
    </w:p>
    <w:p w14:paraId="29CB78C6" w14:textId="6909D2CD" w:rsidR="006D5A82" w:rsidRDefault="00815753" w:rsidP="00815753">
      <w:pPr>
        <w:pStyle w:val="Odstavecseseznamem"/>
        <w:numPr>
          <w:ilvl w:val="0"/>
          <w:numId w:val="23"/>
        </w:numPr>
        <w:overflowPunct w:val="0"/>
        <w:spacing w:after="200" w:line="276" w:lineRule="auto"/>
        <w:jc w:val="both"/>
        <w:textAlignment w:val="baseline"/>
        <w:rPr>
          <w:rFonts w:ascii="Segoe UI" w:hAnsi="Segoe UI" w:cs="Segoe UI"/>
        </w:rPr>
      </w:pPr>
      <w:r>
        <w:rPr>
          <w:rFonts w:ascii="Segoe UI" w:hAnsi="Segoe UI" w:cs="Segoe UI"/>
        </w:rPr>
        <w:t>popis p</w:t>
      </w:r>
      <w:r w:rsidR="005C4296" w:rsidRPr="00815753">
        <w:rPr>
          <w:rFonts w:ascii="Segoe UI" w:hAnsi="Segoe UI" w:cs="Segoe UI"/>
        </w:rPr>
        <w:t>řínos</w:t>
      </w:r>
      <w:r>
        <w:rPr>
          <w:rFonts w:ascii="Segoe UI" w:hAnsi="Segoe UI" w:cs="Segoe UI"/>
        </w:rPr>
        <w:t>u</w:t>
      </w:r>
      <w:r w:rsidR="005C4296" w:rsidRPr="00815753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účastníkem zadávacího řízení nabídnutého</w:t>
      </w:r>
      <w:r w:rsidRPr="00815753">
        <w:rPr>
          <w:rFonts w:ascii="Segoe UI" w:hAnsi="Segoe UI" w:cs="Segoe UI"/>
        </w:rPr>
        <w:t xml:space="preserve"> </w:t>
      </w:r>
      <w:r w:rsidR="00B510A7">
        <w:rPr>
          <w:rFonts w:ascii="Segoe UI" w:hAnsi="Segoe UI" w:cs="Segoe UI"/>
        </w:rPr>
        <w:t xml:space="preserve">technického </w:t>
      </w:r>
      <w:r w:rsidR="005C4296" w:rsidRPr="00815753">
        <w:rPr>
          <w:rFonts w:ascii="Segoe UI" w:hAnsi="Segoe UI" w:cs="Segoe UI"/>
        </w:rPr>
        <w:t xml:space="preserve">řešení </w:t>
      </w:r>
      <w:r>
        <w:rPr>
          <w:rFonts w:ascii="Segoe UI" w:hAnsi="Segoe UI" w:cs="Segoe UI"/>
        </w:rPr>
        <w:t>pro splnění předmětu veřejné zakázky</w:t>
      </w:r>
      <w:r w:rsidR="0094356D">
        <w:rPr>
          <w:rFonts w:ascii="Segoe UI" w:hAnsi="Segoe UI" w:cs="Segoe UI"/>
        </w:rPr>
        <w:t>.</w:t>
      </w:r>
    </w:p>
    <w:p w14:paraId="6CCBB6C9" w14:textId="77777777" w:rsidR="001A4AF2" w:rsidRPr="00447E1C" w:rsidRDefault="001A4AF2" w:rsidP="001413D5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95" w:name="_Toc519841007"/>
      <w:r w:rsidRPr="00447E1C">
        <w:rPr>
          <w:rFonts w:ascii="Segoe UI" w:hAnsi="Segoe UI" w:cs="Segoe UI"/>
          <w:b/>
          <w:sz w:val="22"/>
          <w:u w:val="single"/>
        </w:rPr>
        <w:t>Hodnocení</w:t>
      </w:r>
      <w:bookmarkEnd w:id="95"/>
    </w:p>
    <w:p w14:paraId="7AEBCDFC" w14:textId="34554F45" w:rsidR="00843F16" w:rsidRPr="00843F16" w:rsidRDefault="00843F16" w:rsidP="00843F16">
      <w:pPr>
        <w:pStyle w:val="Nadpis1"/>
        <w:keepNext w:val="0"/>
        <w:spacing w:before="120" w:after="120" w:line="276" w:lineRule="auto"/>
        <w:ind w:left="425"/>
        <w:jc w:val="both"/>
        <w:rPr>
          <w:rFonts w:ascii="Segoe UI" w:hAnsi="Segoe UI" w:cs="Segoe UI"/>
          <w:sz w:val="22"/>
        </w:rPr>
      </w:pPr>
      <w:bookmarkStart w:id="96" w:name="_Toc495490874"/>
      <w:bookmarkStart w:id="97" w:name="_Toc498065253"/>
      <w:bookmarkStart w:id="98" w:name="_Toc500763148"/>
      <w:bookmarkStart w:id="99" w:name="_Toc519841009"/>
      <w:r w:rsidRPr="00843F16">
        <w:rPr>
          <w:rFonts w:ascii="Segoe UI" w:hAnsi="Segoe UI" w:cs="Segoe UI"/>
          <w:sz w:val="22"/>
        </w:rPr>
        <w:t xml:space="preserve">Hodnocení nabídek bude provedeno v souladu s ustanovením § 114 a násl. ZZVZ podle ekonomické výhodnosti nabídek, na základě </w:t>
      </w:r>
      <w:r w:rsidR="00D110D6">
        <w:rPr>
          <w:rFonts w:ascii="Segoe UI" w:hAnsi="Segoe UI" w:cs="Segoe UI"/>
          <w:sz w:val="22"/>
        </w:rPr>
        <w:t>nejnižší nabídkové ceny</w:t>
      </w:r>
      <w:r w:rsidRPr="00843F16">
        <w:rPr>
          <w:rFonts w:ascii="Segoe UI" w:hAnsi="Segoe UI" w:cs="Segoe UI"/>
          <w:sz w:val="22"/>
        </w:rPr>
        <w:t>.</w:t>
      </w:r>
      <w:bookmarkEnd w:id="96"/>
      <w:bookmarkEnd w:id="97"/>
      <w:bookmarkEnd w:id="98"/>
      <w:bookmarkEnd w:id="99"/>
      <w:r w:rsidRPr="00843F16">
        <w:rPr>
          <w:rFonts w:ascii="Segoe UI" w:hAnsi="Segoe UI" w:cs="Segoe UI"/>
          <w:sz w:val="22"/>
        </w:rPr>
        <w:t xml:space="preserve"> </w:t>
      </w:r>
    </w:p>
    <w:p w14:paraId="74035996" w14:textId="2F11D95A" w:rsidR="00D110D6" w:rsidRDefault="00D110D6" w:rsidP="00843F16">
      <w:pPr>
        <w:pStyle w:val="Styl6"/>
        <w:keepLines w:val="0"/>
        <w:widowControl w:val="0"/>
        <w:ind w:left="425"/>
        <w:rPr>
          <w:rFonts w:ascii="Segoe UI" w:hAnsi="Segoe UI" w:cs="Segoe UI"/>
        </w:rPr>
      </w:pPr>
      <w:r>
        <w:rPr>
          <w:rFonts w:ascii="Segoe UI" w:hAnsi="Segoe UI" w:cs="Segoe UI"/>
        </w:rPr>
        <w:t>Předmětem hodnocení bude</w:t>
      </w:r>
      <w:r w:rsidR="00843F16" w:rsidRPr="00F33DE6">
        <w:rPr>
          <w:rFonts w:ascii="Segoe UI" w:hAnsi="Segoe UI" w:cs="Segoe UI"/>
        </w:rPr>
        <w:t xml:space="preserve"> celkov</w:t>
      </w:r>
      <w:r>
        <w:rPr>
          <w:rFonts w:ascii="Segoe UI" w:hAnsi="Segoe UI" w:cs="Segoe UI"/>
        </w:rPr>
        <w:t>á</w:t>
      </w:r>
      <w:r w:rsidR="00843F16" w:rsidRPr="00F33DE6">
        <w:rPr>
          <w:rFonts w:ascii="Segoe UI" w:hAnsi="Segoe UI" w:cs="Segoe UI"/>
        </w:rPr>
        <w:t xml:space="preserve"> nabídkov</w:t>
      </w:r>
      <w:r>
        <w:rPr>
          <w:rFonts w:ascii="Segoe UI" w:hAnsi="Segoe UI" w:cs="Segoe UI"/>
        </w:rPr>
        <w:t>á</w:t>
      </w:r>
      <w:r w:rsidR="00843F16" w:rsidRPr="00F33DE6">
        <w:rPr>
          <w:rFonts w:ascii="Segoe UI" w:hAnsi="Segoe UI" w:cs="Segoe UI"/>
        </w:rPr>
        <w:t xml:space="preserve"> cen</w:t>
      </w:r>
      <w:r>
        <w:rPr>
          <w:rFonts w:ascii="Segoe UI" w:hAnsi="Segoe UI" w:cs="Segoe UI"/>
        </w:rPr>
        <w:t xml:space="preserve">a </w:t>
      </w:r>
      <w:r w:rsidRPr="00F33DE6">
        <w:rPr>
          <w:rFonts w:ascii="Segoe UI" w:hAnsi="Segoe UI" w:cs="Segoe UI"/>
        </w:rPr>
        <w:t>v</w:t>
      </w:r>
      <w:r>
        <w:rPr>
          <w:rFonts w:ascii="Segoe UI" w:hAnsi="Segoe UI" w:cs="Segoe UI"/>
        </w:rPr>
        <w:t> </w:t>
      </w:r>
      <w:r w:rsidRPr="00F33DE6">
        <w:rPr>
          <w:rFonts w:ascii="Segoe UI" w:hAnsi="Segoe UI" w:cs="Segoe UI"/>
        </w:rPr>
        <w:t>Kč</w:t>
      </w:r>
      <w:r>
        <w:rPr>
          <w:rFonts w:ascii="Segoe UI" w:hAnsi="Segoe UI" w:cs="Segoe UI"/>
        </w:rPr>
        <w:t xml:space="preserve"> s DPH</w:t>
      </w:r>
      <w:r w:rsidR="00843F16" w:rsidRPr="00F33DE6">
        <w:rPr>
          <w:rFonts w:ascii="Segoe UI" w:hAnsi="Segoe UI" w:cs="Segoe UI"/>
        </w:rPr>
        <w:t xml:space="preserve">, která bude automaticky vypočtena tabulkou pro zpracování nabídkové ceny (příloha č. </w:t>
      </w:r>
      <w:r w:rsidR="00794179" w:rsidRPr="00794179">
        <w:rPr>
          <w:rFonts w:ascii="Segoe UI" w:hAnsi="Segoe UI" w:cs="Segoe UI"/>
        </w:rPr>
        <w:t>4</w:t>
      </w:r>
      <w:r w:rsidR="00843F16" w:rsidRPr="00F33DE6">
        <w:rPr>
          <w:rFonts w:ascii="Segoe UI" w:hAnsi="Segoe UI" w:cs="Segoe UI"/>
        </w:rPr>
        <w:t xml:space="preserve"> této zadávací dokumentace) po jejím vyplnění účastníkem zadávacího řízení v souladu s požadavky zadavatele uvedenými v</w:t>
      </w:r>
      <w:r w:rsidR="00F64237" w:rsidRPr="00F33DE6">
        <w:rPr>
          <w:rFonts w:ascii="Segoe UI" w:hAnsi="Segoe UI" w:cs="Segoe UI"/>
        </w:rPr>
        <w:t> čl. 6</w:t>
      </w:r>
      <w:r w:rsidR="00843F16" w:rsidRPr="00F33DE6">
        <w:rPr>
          <w:rFonts w:ascii="Segoe UI" w:hAnsi="Segoe UI" w:cs="Segoe UI"/>
        </w:rPr>
        <w:t xml:space="preserve"> této zadávací dokumentace. </w:t>
      </w:r>
    </w:p>
    <w:p w14:paraId="1DB044EC" w14:textId="2EC0A2B2" w:rsidR="00843F16" w:rsidRDefault="00D110D6" w:rsidP="00843F16">
      <w:pPr>
        <w:pStyle w:val="Styl6"/>
        <w:keepLines w:val="0"/>
        <w:widowControl w:val="0"/>
        <w:ind w:left="425"/>
        <w:rPr>
          <w:rFonts w:ascii="Segoe UI" w:hAnsi="Segoe UI" w:cs="Segoe UI"/>
        </w:rPr>
      </w:pPr>
      <w:r>
        <w:rPr>
          <w:rFonts w:ascii="Segoe UI" w:hAnsi="Segoe UI" w:cs="Segoe UI"/>
        </w:rPr>
        <w:t>Jako n</w:t>
      </w:r>
      <w:r w:rsidR="00843F16" w:rsidRPr="00F33DE6">
        <w:rPr>
          <w:rFonts w:ascii="Segoe UI" w:hAnsi="Segoe UI" w:cs="Segoe UI"/>
        </w:rPr>
        <w:t>ejvýhodnější nabídk</w:t>
      </w:r>
      <w:r>
        <w:rPr>
          <w:rFonts w:ascii="Segoe UI" w:hAnsi="Segoe UI" w:cs="Segoe UI"/>
        </w:rPr>
        <w:t xml:space="preserve">a </w:t>
      </w:r>
      <w:r w:rsidR="00843F16" w:rsidRPr="00F33DE6">
        <w:rPr>
          <w:rFonts w:ascii="Segoe UI" w:hAnsi="Segoe UI" w:cs="Segoe UI"/>
        </w:rPr>
        <w:t>bude</w:t>
      </w:r>
      <w:r>
        <w:rPr>
          <w:rFonts w:ascii="Segoe UI" w:hAnsi="Segoe UI" w:cs="Segoe UI"/>
        </w:rPr>
        <w:t xml:space="preserve"> vyhodnocena</w:t>
      </w:r>
      <w:r w:rsidR="00843F16" w:rsidRPr="00F33DE6">
        <w:rPr>
          <w:rFonts w:ascii="Segoe UI" w:hAnsi="Segoe UI" w:cs="Segoe UI"/>
        </w:rPr>
        <w:t xml:space="preserve"> nabídka s nejnižší celkov</w:t>
      </w:r>
      <w:r w:rsidR="00F64237" w:rsidRPr="00F33DE6">
        <w:rPr>
          <w:rFonts w:ascii="Segoe UI" w:hAnsi="Segoe UI" w:cs="Segoe UI"/>
        </w:rPr>
        <w:t>ou nabídkovou cenou v</w:t>
      </w:r>
      <w:r w:rsidR="00B510A7">
        <w:rPr>
          <w:rFonts w:ascii="Segoe UI" w:hAnsi="Segoe UI" w:cs="Segoe UI"/>
        </w:rPr>
        <w:t> </w:t>
      </w:r>
      <w:r w:rsidR="00F64237" w:rsidRPr="00F33DE6">
        <w:rPr>
          <w:rFonts w:ascii="Segoe UI" w:hAnsi="Segoe UI" w:cs="Segoe UI"/>
        </w:rPr>
        <w:t>Kč</w:t>
      </w:r>
      <w:r w:rsidR="00B510A7">
        <w:rPr>
          <w:rFonts w:ascii="Segoe UI" w:hAnsi="Segoe UI" w:cs="Segoe UI"/>
        </w:rPr>
        <w:t xml:space="preserve"> s DPH</w:t>
      </w:r>
      <w:r w:rsidR="00843F16" w:rsidRPr="00C81E10">
        <w:rPr>
          <w:rFonts w:ascii="Segoe UI" w:hAnsi="Segoe UI" w:cs="Segoe UI"/>
        </w:rPr>
        <w:t>.</w:t>
      </w:r>
    </w:p>
    <w:p w14:paraId="2C2F51C7" w14:textId="1633C1A3" w:rsidR="00D110D6" w:rsidRPr="00843F16" w:rsidRDefault="00D110D6" w:rsidP="0096519A">
      <w:pPr>
        <w:pStyle w:val="Styl6"/>
        <w:keepLines w:val="0"/>
        <w:widowControl w:val="0"/>
        <w:spacing w:before="0"/>
        <w:ind w:left="425"/>
        <w:rPr>
          <w:rFonts w:ascii="Segoe UI" w:hAnsi="Segoe UI" w:cs="Segoe UI"/>
        </w:rPr>
      </w:pPr>
      <w:r w:rsidRPr="00843F16">
        <w:rPr>
          <w:rFonts w:ascii="Segoe UI" w:hAnsi="Segoe UI" w:cs="Segoe UI"/>
        </w:rPr>
        <w:t xml:space="preserve">V případě rovnosti </w:t>
      </w:r>
      <w:r>
        <w:rPr>
          <w:rFonts w:ascii="Segoe UI" w:hAnsi="Segoe UI" w:cs="Segoe UI"/>
        </w:rPr>
        <w:t>cen rozhodne los.</w:t>
      </w:r>
      <w:r w:rsidRPr="00843F16">
        <w:rPr>
          <w:rFonts w:ascii="Segoe UI" w:hAnsi="Segoe UI" w:cs="Segoe UI"/>
        </w:rPr>
        <w:t xml:space="preserve"> </w:t>
      </w:r>
    </w:p>
    <w:p w14:paraId="7613D1A5" w14:textId="77777777" w:rsidR="00C70F4F" w:rsidRPr="006F253F" w:rsidRDefault="00293F90" w:rsidP="0096519A">
      <w:pPr>
        <w:pStyle w:val="Nadpis1"/>
        <w:keepNext w:val="0"/>
        <w:widowControl w:val="0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00" w:name="_Toc519841011"/>
      <w:r w:rsidRPr="006F253F">
        <w:rPr>
          <w:rFonts w:ascii="Segoe UI" w:hAnsi="Segoe UI" w:cs="Segoe UI"/>
          <w:b/>
          <w:sz w:val="22"/>
          <w:u w:val="single"/>
        </w:rPr>
        <w:t xml:space="preserve">Podmínky a požadavky na zpracování a podání </w:t>
      </w:r>
      <w:r w:rsidR="00C23472">
        <w:rPr>
          <w:rFonts w:ascii="Segoe UI" w:hAnsi="Segoe UI" w:cs="Segoe UI"/>
          <w:b/>
          <w:sz w:val="22"/>
          <w:u w:val="single"/>
        </w:rPr>
        <w:t xml:space="preserve">předběžné </w:t>
      </w:r>
      <w:r w:rsidRPr="006F253F">
        <w:rPr>
          <w:rFonts w:ascii="Segoe UI" w:hAnsi="Segoe UI" w:cs="Segoe UI"/>
          <w:b/>
          <w:sz w:val="22"/>
          <w:u w:val="single"/>
        </w:rPr>
        <w:t>nabídky</w:t>
      </w:r>
      <w:bookmarkStart w:id="101" w:name="_Ref131226724"/>
      <w:bookmarkStart w:id="102" w:name="_Ref191791018"/>
      <w:bookmarkEnd w:id="100"/>
    </w:p>
    <w:p w14:paraId="715EA352" w14:textId="77777777" w:rsidR="00C23472" w:rsidRPr="006F253F" w:rsidRDefault="00C23472" w:rsidP="0096519A">
      <w:pPr>
        <w:pStyle w:val="Nadpis2"/>
        <w:keepNext w:val="0"/>
        <w:widowControl w:val="0"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Podmínky pro podání předběžné nabídk</w:t>
      </w:r>
      <w:r w:rsidR="00627BA5">
        <w:rPr>
          <w:rFonts w:ascii="Segoe UI" w:hAnsi="Segoe UI" w:cs="Segoe UI"/>
          <w:b/>
          <w:sz w:val="22"/>
        </w:rPr>
        <w:t>y</w:t>
      </w:r>
    </w:p>
    <w:p w14:paraId="56AC85C9" w14:textId="77777777" w:rsidR="00C23472" w:rsidRPr="00012DCD" w:rsidRDefault="00C23472" w:rsidP="0096519A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 xml:space="preserve">Předběžnou nabídku může podat pouze účastník zadávacího řízení, který byl vyzván k podání předběžné nabídky. </w:t>
      </w:r>
    </w:p>
    <w:p w14:paraId="339559BF" w14:textId="77777777" w:rsidR="00151922" w:rsidRDefault="00C23472" w:rsidP="00151922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>Vyzvaní účastníci zadávacího řízení nemohou podat společnou předběžnou nabídku.</w:t>
      </w:r>
    </w:p>
    <w:p w14:paraId="03A0B32E" w14:textId="77777777" w:rsidR="00151922" w:rsidRPr="00151922" w:rsidRDefault="00151922" w:rsidP="00151922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Předběžná n</w:t>
      </w:r>
      <w:r w:rsidRPr="006F253F">
        <w:rPr>
          <w:rFonts w:ascii="Segoe UI" w:hAnsi="Segoe UI" w:cs="Segoe UI"/>
          <w:sz w:val="22"/>
        </w:rPr>
        <w:t>abídka musí být podepsána v souladu s obecnými právními předpisy.</w:t>
      </w:r>
    </w:p>
    <w:p w14:paraId="4706A76E" w14:textId="77777777" w:rsidR="00C23472" w:rsidRPr="00012DCD" w:rsidRDefault="00C23472" w:rsidP="00012DCD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>Předběžnou nabídku může účastník zadávacího řízení po dobu jednání se zadavatelem upravovat.</w:t>
      </w:r>
    </w:p>
    <w:p w14:paraId="6551F7E2" w14:textId="77777777" w:rsidR="00C23472" w:rsidRDefault="00C23472" w:rsidP="00012DCD">
      <w:pPr>
        <w:pStyle w:val="Zkladntext"/>
        <w:widowControl w:val="0"/>
        <w:tabs>
          <w:tab w:val="left" w:pos="0"/>
        </w:tabs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 xml:space="preserve">Předběžné nabídky lze podat pouze v elektronické podobě, a to prostřednictvím elektronického nástroje E-ZAK. </w:t>
      </w:r>
    </w:p>
    <w:p w14:paraId="149F798A" w14:textId="77777777" w:rsidR="00012DCD" w:rsidRPr="00012DCD" w:rsidRDefault="00012DCD" w:rsidP="00012DCD">
      <w:pPr>
        <w:pStyle w:val="Zkladntext"/>
        <w:widowControl w:val="0"/>
        <w:tabs>
          <w:tab w:val="left" w:pos="0"/>
        </w:tabs>
        <w:spacing w:before="120" w:after="120" w:line="276" w:lineRule="auto"/>
        <w:ind w:left="425"/>
        <w:rPr>
          <w:rFonts w:ascii="Segoe UI" w:hAnsi="Segoe UI" w:cs="Segoe UI"/>
          <w:sz w:val="22"/>
        </w:rPr>
      </w:pPr>
      <w:r>
        <w:rPr>
          <w:rFonts w:ascii="Segoe UI" w:hAnsi="Segoe UI" w:cs="Segoe UI"/>
          <w:color w:val="000000"/>
          <w:sz w:val="22"/>
        </w:rPr>
        <w:t>Předběžná nabídka</w:t>
      </w:r>
      <w:r w:rsidRPr="008F3D3D">
        <w:rPr>
          <w:rFonts w:ascii="Segoe UI" w:hAnsi="Segoe UI" w:cs="Segoe UI"/>
          <w:color w:val="000000"/>
          <w:sz w:val="22"/>
        </w:rPr>
        <w:t xml:space="preserve"> musí být šifrována v souladu s požadavky elektronického nástroje E-ZAK. Podrobné instrukce elektronického nástroje se nacházejí v „uživatelské příručce“ na internetové adrese </w:t>
      </w:r>
      <w:hyperlink r:id="rId12" w:history="1">
        <w:r w:rsidRPr="00D834A5">
          <w:rPr>
            <w:rStyle w:val="Hypertextovodkaz"/>
            <w:rFonts w:ascii="Segoe UI" w:hAnsi="Segoe UI" w:cs="Segoe UI"/>
            <w:sz w:val="22"/>
          </w:rPr>
          <w:t>https://zakazky.pardubickykraj.cz/</w:t>
        </w:r>
      </w:hyperlink>
      <w:r w:rsidRPr="008F3D3D">
        <w:rPr>
          <w:rFonts w:ascii="Segoe UI" w:hAnsi="Segoe UI" w:cs="Segoe UI"/>
          <w:color w:val="000000"/>
          <w:sz w:val="22"/>
        </w:rPr>
        <w:t>.</w:t>
      </w:r>
    </w:p>
    <w:p w14:paraId="45064DD8" w14:textId="77777777" w:rsidR="00C23472" w:rsidRPr="00012DCD" w:rsidRDefault="00C23472" w:rsidP="00012DCD">
      <w:pPr>
        <w:pStyle w:val="Zkladntext"/>
        <w:widowControl w:val="0"/>
        <w:tabs>
          <w:tab w:val="left" w:pos="0"/>
        </w:tabs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>Předběžná nabídka bude účastníkem zadávacího řízení vložena v elektronické podobě do elektronické předběžné nabídky vytvořené v elektronickém nástroji E-ZAK, který zaručuje splnění všech podmínek bezpečnosti a důvěrnosti vkládaných dat, vč</w:t>
      </w:r>
      <w:r w:rsidR="00012DCD">
        <w:rPr>
          <w:rFonts w:ascii="Segoe UI" w:hAnsi="Segoe UI" w:cs="Segoe UI"/>
          <w:sz w:val="22"/>
        </w:rPr>
        <w:t>etně</w:t>
      </w:r>
      <w:r w:rsidRPr="00012DCD">
        <w:rPr>
          <w:rFonts w:ascii="Segoe UI" w:hAnsi="Segoe UI" w:cs="Segoe UI"/>
          <w:sz w:val="22"/>
        </w:rPr>
        <w:t xml:space="preserve"> absolutní nepřístupnosti předběžných nabídek na straně zadavatele před uplynutím stanovené lhůty pro jejich protokolární zpřístupnění.</w:t>
      </w:r>
    </w:p>
    <w:p w14:paraId="1DE51F7A" w14:textId="77777777" w:rsidR="00C23472" w:rsidRDefault="00C23472" w:rsidP="00012DCD">
      <w:pPr>
        <w:pStyle w:val="Zkladntext"/>
        <w:widowControl w:val="0"/>
        <w:tabs>
          <w:tab w:val="left" w:pos="0"/>
        </w:tabs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>Systémové požadavky na PC pro podání a elektronický podpis v aplikaci E-ZAK jsou k</w:t>
      </w:r>
      <w:r w:rsidR="00012DCD">
        <w:rPr>
          <w:rFonts w:ascii="Segoe UI" w:hAnsi="Segoe UI" w:cs="Segoe UI"/>
          <w:sz w:val="22"/>
        </w:rPr>
        <w:t> </w:t>
      </w:r>
      <w:r w:rsidRPr="00012DCD">
        <w:rPr>
          <w:rFonts w:ascii="Segoe UI" w:hAnsi="Segoe UI" w:cs="Segoe UI"/>
          <w:sz w:val="22"/>
        </w:rPr>
        <w:t xml:space="preserve">dispozici na internetové adrese </w:t>
      </w:r>
      <w:hyperlink r:id="rId13" w:history="1">
        <w:r w:rsidR="00012DCD" w:rsidRPr="00472FA2">
          <w:rPr>
            <w:rStyle w:val="Hypertextovodkaz"/>
            <w:rFonts w:ascii="Segoe UI" w:hAnsi="Segoe UI" w:cs="Segoe UI"/>
            <w:sz w:val="22"/>
          </w:rPr>
          <w:t>http://www.ezak.cz/faq/pozadavky-na-system</w:t>
        </w:r>
      </w:hyperlink>
      <w:r w:rsidRPr="00012DCD">
        <w:rPr>
          <w:rFonts w:ascii="Segoe UI" w:hAnsi="Segoe UI" w:cs="Segoe UI"/>
          <w:sz w:val="22"/>
        </w:rPr>
        <w:t>.</w:t>
      </w:r>
    </w:p>
    <w:p w14:paraId="79F55426" w14:textId="77777777" w:rsidR="00C23472" w:rsidRPr="00C23472" w:rsidRDefault="00C23472" w:rsidP="00012DCD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 xml:space="preserve">Adresa pro podání elektronických předběžných nabídek je </w:t>
      </w:r>
      <w:hyperlink r:id="rId14" w:history="1">
        <w:r w:rsidR="00012DCD" w:rsidRPr="00D834A5">
          <w:rPr>
            <w:rStyle w:val="Hypertextovodkaz"/>
            <w:rFonts w:ascii="Segoe UI" w:hAnsi="Segoe UI" w:cs="Segoe UI"/>
            <w:sz w:val="22"/>
          </w:rPr>
          <w:t>https://zakazky.pardubickykraj.cz/</w:t>
        </w:r>
      </w:hyperlink>
      <w:r w:rsidRPr="00012DCD">
        <w:rPr>
          <w:rFonts w:ascii="Segoe UI" w:hAnsi="Segoe UI" w:cs="Segoe UI"/>
          <w:sz w:val="22"/>
        </w:rPr>
        <w:t>, prostřednictvím odkazu v sekci této veřejné zakázky.</w:t>
      </w:r>
    </w:p>
    <w:p w14:paraId="53AA24EC" w14:textId="77777777" w:rsidR="00C23472" w:rsidRPr="006F253F" w:rsidRDefault="00C23472" w:rsidP="00012DCD">
      <w:pPr>
        <w:pStyle w:val="Nadpis2"/>
        <w:keepNext w:val="0"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Náležitosti předběžné nabíd</w:t>
      </w:r>
      <w:r w:rsidR="00815753">
        <w:rPr>
          <w:rFonts w:ascii="Segoe UI" w:hAnsi="Segoe UI" w:cs="Segoe UI"/>
          <w:b/>
          <w:sz w:val="22"/>
        </w:rPr>
        <w:t>ky</w:t>
      </w:r>
    </w:p>
    <w:p w14:paraId="415759F6" w14:textId="77777777" w:rsidR="00151922" w:rsidRDefault="00C23472" w:rsidP="00151922">
      <w:pPr>
        <w:pStyle w:val="Styl5"/>
        <w:ind w:left="426"/>
      </w:pPr>
      <w:r w:rsidRPr="00012DCD">
        <w:t>Předběžná nabídka bude podána v českém jazyce. Zadavatel současně výslovně připouští použití rovněž anglického jazyka v částech předběžné nabídky, kde bude účastník zadávacího řízení používat odborné termíny a názvosloví týkající se technické specifikace a popisu nabízeného předmětu plnění.</w:t>
      </w:r>
      <w:r w:rsidR="00151922">
        <w:t xml:space="preserve"> </w:t>
      </w:r>
      <w:r w:rsidR="00151922" w:rsidRPr="006F253F">
        <w:t>V případě cizojazyčných dokumentů připojí účastník</w:t>
      </w:r>
      <w:r w:rsidR="00151922">
        <w:t xml:space="preserve"> zadávacího řízení</w:t>
      </w:r>
      <w:r w:rsidR="00151922" w:rsidRPr="006F253F">
        <w:t xml:space="preserve"> k dokumentům překlad do českého jazyka. Povinnost připojit k dokladům překlad do českého jazyka se nevztahuje na doklady ve slovenském jazyce. Bude-li mít zadavatel pochybnosti o</w:t>
      </w:r>
      <w:r w:rsidR="00151922">
        <w:t> </w:t>
      </w:r>
      <w:r w:rsidR="00151922" w:rsidRPr="006F253F">
        <w:t>správnosti překladu, může si vyžádat předložení úředně ověřeného překladu dokladu do českého jazyka tlumočníkem zapsaným do seznamu znalců a tlumočníků.</w:t>
      </w:r>
    </w:p>
    <w:p w14:paraId="4F22FF3E" w14:textId="77777777" w:rsidR="00151922" w:rsidRPr="006F253F" w:rsidRDefault="00151922" w:rsidP="00151922">
      <w:pPr>
        <w:pStyle w:val="Styl5"/>
        <w:ind w:left="426"/>
      </w:pPr>
      <w:r>
        <w:t>Předběžná n</w:t>
      </w:r>
      <w:r w:rsidRPr="006F253F">
        <w:t>abídka více dodavatelů v případě společné účasti dodavatelů musí dále splňovat následující požadavky:</w:t>
      </w:r>
    </w:p>
    <w:p w14:paraId="0CA6D54D" w14:textId="77777777" w:rsidR="00151922" w:rsidRPr="006F253F" w:rsidRDefault="00151922" w:rsidP="003149CA">
      <w:pPr>
        <w:pStyle w:val="Nadpis2"/>
        <w:keepNext w:val="0"/>
        <w:numPr>
          <w:ilvl w:val="0"/>
          <w:numId w:val="15"/>
        </w:numPr>
        <w:spacing w:before="120" w:after="120" w:line="276" w:lineRule="auto"/>
        <w:ind w:left="1276" w:hanging="283"/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Předběžná n</w:t>
      </w:r>
      <w:r w:rsidRPr="006F253F">
        <w:rPr>
          <w:rFonts w:ascii="Segoe UI" w:hAnsi="Segoe UI" w:cs="Segoe UI"/>
          <w:sz w:val="22"/>
        </w:rPr>
        <w:t xml:space="preserve">abídka bude podepsána způsobem, který právně zavazuje všechny tyto dodavatele. </w:t>
      </w:r>
    </w:p>
    <w:p w14:paraId="7751B466" w14:textId="77777777" w:rsidR="00151922" w:rsidRPr="006F253F" w:rsidRDefault="00151922" w:rsidP="003149CA">
      <w:pPr>
        <w:pStyle w:val="Nadpis2"/>
        <w:keepNext w:val="0"/>
        <w:numPr>
          <w:ilvl w:val="0"/>
          <w:numId w:val="15"/>
        </w:numPr>
        <w:spacing w:before="120" w:after="120" w:line="276" w:lineRule="auto"/>
        <w:ind w:left="1276" w:hanging="283"/>
        <w:jc w:val="both"/>
        <w:rPr>
          <w:rFonts w:ascii="Segoe UI" w:hAnsi="Segoe UI" w:cs="Segoe UI"/>
          <w:sz w:val="22"/>
        </w:rPr>
      </w:pPr>
      <w:r w:rsidRPr="006F253F">
        <w:rPr>
          <w:rFonts w:ascii="Segoe UI" w:hAnsi="Segoe UI" w:cs="Segoe UI"/>
          <w:sz w:val="22"/>
        </w:rPr>
        <w:t xml:space="preserve">Jeden z dodavatelů bude určen jako vedoucí </w:t>
      </w:r>
      <w:r>
        <w:rPr>
          <w:rFonts w:ascii="Segoe UI" w:hAnsi="Segoe UI" w:cs="Segoe UI"/>
          <w:sz w:val="22"/>
        </w:rPr>
        <w:t>účastník odpovědný za zakázku a </w:t>
      </w:r>
      <w:r w:rsidRPr="006F253F">
        <w:rPr>
          <w:rFonts w:ascii="Segoe UI" w:hAnsi="Segoe UI" w:cs="Segoe UI"/>
          <w:sz w:val="22"/>
        </w:rPr>
        <w:t>toto určení bude potvrzeno předložením zmocnění k zastupování všech ostatních dodavatelů.</w:t>
      </w:r>
    </w:p>
    <w:p w14:paraId="1482AD8F" w14:textId="77777777" w:rsidR="00151922" w:rsidRPr="00151922" w:rsidRDefault="00151922" w:rsidP="003149CA">
      <w:pPr>
        <w:pStyle w:val="Nadpis2"/>
        <w:keepNext w:val="0"/>
        <w:numPr>
          <w:ilvl w:val="0"/>
          <w:numId w:val="15"/>
        </w:numPr>
        <w:spacing w:before="120" w:after="120" w:line="276" w:lineRule="auto"/>
        <w:ind w:left="1276" w:hanging="283"/>
        <w:jc w:val="both"/>
        <w:rPr>
          <w:rFonts w:ascii="Segoe UI" w:hAnsi="Segoe UI" w:cs="Segoe UI"/>
          <w:sz w:val="22"/>
        </w:rPr>
      </w:pPr>
      <w:r w:rsidRPr="006F253F">
        <w:rPr>
          <w:rFonts w:ascii="Segoe UI" w:hAnsi="Segoe UI" w:cs="Segoe UI"/>
          <w:sz w:val="22"/>
        </w:rPr>
        <w:t>Dodavatelé v nabídce doloží, jaké bude konkrétní rozdělení činností za plnění veřejné zakázky.</w:t>
      </w:r>
    </w:p>
    <w:p w14:paraId="74490E34" w14:textId="77777777" w:rsidR="00C23472" w:rsidRDefault="00C23472" w:rsidP="00012DCD">
      <w:pPr>
        <w:pStyle w:val="Styl5"/>
        <w:ind w:left="426"/>
      </w:pPr>
      <w:r w:rsidRPr="00012DCD">
        <w:t>Zadavatel doporučuje, aby předběžná nabídka byla předložena v následující struktuře:</w:t>
      </w:r>
    </w:p>
    <w:p w14:paraId="31B2D721" w14:textId="77777777" w:rsidR="00012DCD" w:rsidRDefault="00C23472" w:rsidP="003149CA">
      <w:pPr>
        <w:pStyle w:val="Styl5"/>
        <w:numPr>
          <w:ilvl w:val="0"/>
          <w:numId w:val="18"/>
        </w:numPr>
        <w:ind w:left="709" w:hanging="283"/>
      </w:pPr>
      <w:bookmarkStart w:id="103" w:name="_Toc149620626"/>
      <w:r w:rsidRPr="00012DCD">
        <w:t>vyplněný krycí list předběžné nabídky</w:t>
      </w:r>
      <w:r w:rsidR="00012DCD">
        <w:t xml:space="preserve"> </w:t>
      </w:r>
      <w:r w:rsidRPr="00012DCD">
        <w:t>obsahující identifikační údaje účastníka zadávacího řízení</w:t>
      </w:r>
      <w:r w:rsidR="00012DCD">
        <w:t xml:space="preserve"> (příloha č</w:t>
      </w:r>
      <w:r w:rsidR="00012DCD" w:rsidRPr="00794179">
        <w:t xml:space="preserve">. </w:t>
      </w:r>
      <w:r w:rsidR="00794179" w:rsidRPr="00794179">
        <w:t>2</w:t>
      </w:r>
      <w:r w:rsidR="00012DCD">
        <w:t xml:space="preserve"> zadávací dokumentace)</w:t>
      </w:r>
      <w:r w:rsidRPr="00012DCD">
        <w:t>;</w:t>
      </w:r>
    </w:p>
    <w:p w14:paraId="34F3D8BE" w14:textId="77777777" w:rsidR="00012DCD" w:rsidRDefault="00C23472" w:rsidP="003149CA">
      <w:pPr>
        <w:pStyle w:val="Styl5"/>
        <w:numPr>
          <w:ilvl w:val="0"/>
          <w:numId w:val="18"/>
        </w:numPr>
        <w:ind w:left="709" w:hanging="283"/>
      </w:pPr>
      <w:r w:rsidRPr="00012DCD">
        <w:t xml:space="preserve">obsah </w:t>
      </w:r>
      <w:bookmarkStart w:id="104" w:name="_Toc149620627"/>
      <w:bookmarkEnd w:id="103"/>
      <w:r w:rsidRPr="00012DCD">
        <w:t>předběžné nabídky;</w:t>
      </w:r>
      <w:bookmarkEnd w:id="104"/>
    </w:p>
    <w:p w14:paraId="09CEBD01" w14:textId="77777777" w:rsidR="00012DCD" w:rsidRDefault="00C23472" w:rsidP="003149CA">
      <w:pPr>
        <w:pStyle w:val="Styl5"/>
        <w:numPr>
          <w:ilvl w:val="0"/>
          <w:numId w:val="18"/>
        </w:numPr>
        <w:ind w:left="709" w:hanging="283"/>
      </w:pPr>
      <w:r w:rsidRPr="00012DCD">
        <w:t xml:space="preserve">dokument popisující vlastní předmět </w:t>
      </w:r>
      <w:r w:rsidR="00012DCD">
        <w:t xml:space="preserve">plnění veřejné </w:t>
      </w:r>
      <w:r w:rsidRPr="00012DCD">
        <w:t>zakázky zpracovaný v souladu s</w:t>
      </w:r>
      <w:r w:rsidR="00012DCD">
        <w:t> odst. 7.2</w:t>
      </w:r>
      <w:r w:rsidRPr="00012DCD">
        <w:t xml:space="preserve"> zadávací dokumentace (Technick</w:t>
      </w:r>
      <w:r w:rsidR="00012DCD">
        <w:t xml:space="preserve">é </w:t>
      </w:r>
      <w:r w:rsidRPr="00012DCD">
        <w:t>řešení);</w:t>
      </w:r>
    </w:p>
    <w:p w14:paraId="5B3589E2" w14:textId="77777777" w:rsidR="00FB2322" w:rsidRDefault="00C23472" w:rsidP="003149CA">
      <w:pPr>
        <w:pStyle w:val="Styl5"/>
        <w:numPr>
          <w:ilvl w:val="0"/>
          <w:numId w:val="18"/>
        </w:numPr>
        <w:ind w:left="709" w:hanging="283"/>
      </w:pPr>
      <w:r w:rsidRPr="00012DCD">
        <w:t xml:space="preserve">identifikace poddodavatelů </w:t>
      </w:r>
      <w:r w:rsidR="00012DCD">
        <w:t>dle odst. 7.1 zadávací dokumentace</w:t>
      </w:r>
      <w:r w:rsidRPr="00012DCD">
        <w:t xml:space="preserve"> a příloh</w:t>
      </w:r>
      <w:r w:rsidR="00012DCD">
        <w:t>y</w:t>
      </w:r>
      <w:r w:rsidRPr="00012DCD">
        <w:t xml:space="preserve"> č. </w:t>
      </w:r>
      <w:r w:rsidR="00794179" w:rsidRPr="00794179">
        <w:t>3</w:t>
      </w:r>
      <w:r w:rsidRPr="00012DCD">
        <w:t xml:space="preserve"> zadávací dokumentace);</w:t>
      </w:r>
    </w:p>
    <w:p w14:paraId="2FF7779F" w14:textId="77777777" w:rsidR="00FB2322" w:rsidRDefault="00C23472" w:rsidP="003149CA">
      <w:pPr>
        <w:pStyle w:val="Styl5"/>
        <w:numPr>
          <w:ilvl w:val="0"/>
          <w:numId w:val="18"/>
        </w:numPr>
        <w:ind w:left="709" w:hanging="283"/>
      </w:pPr>
      <w:r w:rsidRPr="00012DCD">
        <w:t>zpracování nabídkové ceny v souladu s požadavky zadavatele uvedenými v</w:t>
      </w:r>
      <w:r w:rsidR="00012DCD">
        <w:t xml:space="preserve"> čl. 6 zadávací dokumentace a </w:t>
      </w:r>
      <w:r w:rsidR="00012DCD" w:rsidRPr="00794179">
        <w:t xml:space="preserve">příloze č. </w:t>
      </w:r>
      <w:r w:rsidR="00794179" w:rsidRPr="00794179">
        <w:t>4</w:t>
      </w:r>
      <w:r w:rsidR="00012DCD">
        <w:t xml:space="preserve"> zadávací dokumentace;</w:t>
      </w:r>
    </w:p>
    <w:p w14:paraId="43B4E468" w14:textId="77777777" w:rsidR="00FB2322" w:rsidRDefault="00C23472" w:rsidP="003149CA">
      <w:pPr>
        <w:pStyle w:val="Styl5"/>
        <w:numPr>
          <w:ilvl w:val="0"/>
          <w:numId w:val="18"/>
        </w:numPr>
        <w:ind w:left="709" w:hanging="283"/>
      </w:pPr>
      <w:r w:rsidRPr="00FB2322">
        <w:t>návrh smlouvy</w:t>
      </w:r>
      <w:r w:rsidR="00FB2322">
        <w:t xml:space="preserve"> včetně všech předepsaných příloh v souladu s článkem 5 zadávací dokumentace a přílohou č</w:t>
      </w:r>
      <w:r w:rsidR="00FB2322" w:rsidRPr="00794179">
        <w:t xml:space="preserve">. </w:t>
      </w:r>
      <w:r w:rsidR="00794179" w:rsidRPr="00794179">
        <w:t>1</w:t>
      </w:r>
      <w:r w:rsidR="00FB2322">
        <w:t xml:space="preserve"> zadávací dokumentace;</w:t>
      </w:r>
    </w:p>
    <w:p w14:paraId="0DAB34DD" w14:textId="77777777" w:rsidR="00C23472" w:rsidRPr="00FB2322" w:rsidRDefault="00C23472" w:rsidP="003149CA">
      <w:pPr>
        <w:pStyle w:val="Styl5"/>
        <w:numPr>
          <w:ilvl w:val="0"/>
          <w:numId w:val="18"/>
        </w:numPr>
        <w:ind w:left="709" w:hanging="283"/>
      </w:pPr>
      <w:r w:rsidRPr="00FB2322">
        <w:t>veškeré další údaje nezbytné pro posouzení a hodnocení nabídek</w:t>
      </w:r>
      <w:r w:rsidR="00FB2322">
        <w:t>, které účastník zadávacího řízení považuje za vhodné.</w:t>
      </w:r>
    </w:p>
    <w:p w14:paraId="7C17B5E8" w14:textId="77777777" w:rsidR="00C23472" w:rsidRPr="006F253F" w:rsidRDefault="00C23472" w:rsidP="00FB2322">
      <w:pPr>
        <w:pStyle w:val="Nadpis2"/>
        <w:keepNext w:val="0"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Lhůta pro podání předběžných nabídek</w:t>
      </w:r>
    </w:p>
    <w:p w14:paraId="34AA8B41" w14:textId="77777777" w:rsidR="00012DCD" w:rsidRPr="00FB2322" w:rsidRDefault="00012DCD" w:rsidP="00FB2322">
      <w:pPr>
        <w:pStyle w:val="Styl5"/>
        <w:ind w:left="426"/>
      </w:pPr>
      <w:r w:rsidRPr="00FB2322">
        <w:t>Lhůta pro podání předběžných nabídek</w:t>
      </w:r>
      <w:r w:rsidR="00FB2322" w:rsidRPr="00FB2322">
        <w:t xml:space="preserve"> </w:t>
      </w:r>
      <w:r w:rsidRPr="00FB2322">
        <w:t>bude stanovena ve výzvě k podání předběžných nabídek dle § 61 odst. 5 ZZVZ</w:t>
      </w:r>
      <w:r w:rsidR="00FB2322">
        <w:t>.</w:t>
      </w:r>
    </w:p>
    <w:p w14:paraId="0DAD0DC4" w14:textId="77777777" w:rsidR="00012DCD" w:rsidRPr="006F253F" w:rsidRDefault="00012DCD" w:rsidP="00012DCD">
      <w:pPr>
        <w:pStyle w:val="Nadpis2"/>
        <w:keepNext w:val="0"/>
        <w:numPr>
          <w:ilvl w:val="1"/>
          <w:numId w:val="1"/>
        </w:numPr>
        <w:spacing w:before="120" w:after="200" w:line="276" w:lineRule="auto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Otevírání předběžných nabídek</w:t>
      </w:r>
    </w:p>
    <w:p w14:paraId="42F5C0D0" w14:textId="3853DA9E" w:rsidR="00012DCD" w:rsidRPr="00FB2322" w:rsidRDefault="00012DCD" w:rsidP="00FB2322">
      <w:pPr>
        <w:pStyle w:val="Styl5"/>
        <w:ind w:left="426"/>
      </w:pPr>
      <w:r w:rsidRPr="00FB2322">
        <w:rPr>
          <w:rFonts w:cs="Palatino Linotype"/>
        </w:rPr>
        <w:t xml:space="preserve">Otevírání </w:t>
      </w:r>
      <w:r w:rsidR="00FB2322" w:rsidRPr="00FB2322">
        <w:rPr>
          <w:rFonts w:cs="Palatino Linotype"/>
        </w:rPr>
        <w:t>předběžných nabídek</w:t>
      </w:r>
      <w:r w:rsidRPr="00FB2322">
        <w:rPr>
          <w:rFonts w:cs="Palatino Linotype"/>
        </w:rPr>
        <w:t xml:space="preserve"> s ohledem na elektronické podávání </w:t>
      </w:r>
      <w:r w:rsidR="00151922">
        <w:rPr>
          <w:rFonts w:cs="Palatino Linotype"/>
        </w:rPr>
        <w:t xml:space="preserve">předběžných </w:t>
      </w:r>
      <w:r w:rsidRPr="00FB2322">
        <w:rPr>
          <w:rFonts w:cs="Palatino Linotype"/>
        </w:rPr>
        <w:t xml:space="preserve">nabídek </w:t>
      </w:r>
      <w:r w:rsidR="0094356D">
        <w:rPr>
          <w:rFonts w:cs="Palatino Linotype"/>
        </w:rPr>
        <w:t>bude neveřejné</w:t>
      </w:r>
      <w:r w:rsidRPr="00FB2322">
        <w:rPr>
          <w:rFonts w:cs="Palatino Linotype"/>
        </w:rPr>
        <w:t xml:space="preserve">. </w:t>
      </w:r>
    </w:p>
    <w:p w14:paraId="68F2D6A2" w14:textId="77777777" w:rsidR="00FB2322" w:rsidRPr="006F253F" w:rsidRDefault="00FB2322" w:rsidP="00FB2322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05" w:name="_Toc519841012"/>
      <w:r w:rsidRPr="006F253F">
        <w:rPr>
          <w:rFonts w:ascii="Segoe UI" w:hAnsi="Segoe UI" w:cs="Segoe UI"/>
          <w:b/>
          <w:sz w:val="22"/>
          <w:u w:val="single"/>
        </w:rPr>
        <w:t>Podmínky a požadavky na zpracování a podání nabídky</w:t>
      </w:r>
      <w:bookmarkEnd w:id="105"/>
    </w:p>
    <w:p w14:paraId="4720F458" w14:textId="77777777" w:rsidR="00FB2322" w:rsidRPr="006F253F" w:rsidRDefault="00FB2322" w:rsidP="00FB2322">
      <w:pPr>
        <w:pStyle w:val="Nadpis2"/>
        <w:keepNext w:val="0"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Podmínky pro podání nabídek</w:t>
      </w:r>
    </w:p>
    <w:p w14:paraId="564AB899" w14:textId="77777777" w:rsidR="00FB2322" w:rsidRPr="00012DCD" w:rsidRDefault="00FB2322" w:rsidP="00FB2322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N</w:t>
      </w:r>
      <w:r w:rsidRPr="00012DCD">
        <w:rPr>
          <w:rFonts w:ascii="Segoe UI" w:hAnsi="Segoe UI" w:cs="Segoe UI"/>
          <w:sz w:val="22"/>
        </w:rPr>
        <w:t xml:space="preserve">abídku může podat pouze účastník zadávacího řízení, který byl vyzván k podání nabídky. </w:t>
      </w:r>
    </w:p>
    <w:p w14:paraId="0B989D40" w14:textId="77777777" w:rsidR="00151922" w:rsidRDefault="00FB2322" w:rsidP="00151922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>Vyzvaní účastníci zadávacího řízení nemohou podat společnou nabídku.</w:t>
      </w:r>
    </w:p>
    <w:p w14:paraId="78D567A7" w14:textId="77777777" w:rsidR="00151922" w:rsidRPr="00151922" w:rsidRDefault="00151922" w:rsidP="00151922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6F253F">
        <w:rPr>
          <w:rFonts w:ascii="Segoe UI" w:hAnsi="Segoe UI" w:cs="Segoe UI"/>
          <w:sz w:val="22"/>
        </w:rPr>
        <w:t>Nabídka musí být podepsána v souladu s obecnými právními předpisy.</w:t>
      </w:r>
    </w:p>
    <w:p w14:paraId="2DF675D8" w14:textId="77777777" w:rsidR="00FB2322" w:rsidRDefault="00FB2322" w:rsidP="00FB2322">
      <w:pPr>
        <w:pStyle w:val="Zkladntext"/>
        <w:widowControl w:val="0"/>
        <w:tabs>
          <w:tab w:val="left" w:pos="0"/>
        </w:tabs>
        <w:spacing w:before="120" w:after="120" w:line="276" w:lineRule="auto"/>
        <w:ind w:left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N</w:t>
      </w:r>
      <w:r w:rsidRPr="00012DCD">
        <w:rPr>
          <w:rFonts w:ascii="Segoe UI" w:hAnsi="Segoe UI" w:cs="Segoe UI"/>
          <w:sz w:val="22"/>
        </w:rPr>
        <w:t xml:space="preserve">abídky lze podat pouze v elektronické podobě, a to prostřednictvím elektronického nástroje E-ZAK. </w:t>
      </w:r>
    </w:p>
    <w:p w14:paraId="6313A2D4" w14:textId="77777777" w:rsidR="00FB2322" w:rsidRPr="00012DCD" w:rsidRDefault="00FB2322" w:rsidP="00FB2322">
      <w:pPr>
        <w:pStyle w:val="Zkladntext"/>
        <w:widowControl w:val="0"/>
        <w:tabs>
          <w:tab w:val="left" w:pos="0"/>
        </w:tabs>
        <w:spacing w:before="120" w:after="120" w:line="276" w:lineRule="auto"/>
        <w:ind w:left="425"/>
        <w:rPr>
          <w:rFonts w:ascii="Segoe UI" w:hAnsi="Segoe UI" w:cs="Segoe UI"/>
          <w:sz w:val="22"/>
        </w:rPr>
      </w:pPr>
      <w:r>
        <w:rPr>
          <w:rFonts w:ascii="Segoe UI" w:hAnsi="Segoe UI" w:cs="Segoe UI"/>
          <w:color w:val="000000"/>
          <w:sz w:val="22"/>
        </w:rPr>
        <w:t>Nabídka</w:t>
      </w:r>
      <w:r w:rsidRPr="008F3D3D">
        <w:rPr>
          <w:rFonts w:ascii="Segoe UI" w:hAnsi="Segoe UI" w:cs="Segoe UI"/>
          <w:color w:val="000000"/>
          <w:sz w:val="22"/>
        </w:rPr>
        <w:t xml:space="preserve"> musí být šifrována v souladu s požadavky elektronického nástroje E-ZAK. Podrobné instrukce elektronického nástroje se nacházejí v „uživatelské příručce“ na internetové adrese </w:t>
      </w:r>
      <w:hyperlink r:id="rId15" w:history="1">
        <w:r w:rsidRPr="00D834A5">
          <w:rPr>
            <w:rStyle w:val="Hypertextovodkaz"/>
            <w:rFonts w:ascii="Segoe UI" w:hAnsi="Segoe UI" w:cs="Segoe UI"/>
            <w:sz w:val="22"/>
          </w:rPr>
          <w:t>https://zakazky.pardubickykraj.cz/</w:t>
        </w:r>
      </w:hyperlink>
      <w:r w:rsidRPr="008F3D3D">
        <w:rPr>
          <w:rFonts w:ascii="Segoe UI" w:hAnsi="Segoe UI" w:cs="Segoe UI"/>
          <w:color w:val="000000"/>
          <w:sz w:val="22"/>
        </w:rPr>
        <w:t>.</w:t>
      </w:r>
    </w:p>
    <w:p w14:paraId="035A842C" w14:textId="77777777" w:rsidR="00FB2322" w:rsidRPr="00012DCD" w:rsidRDefault="00FB2322" w:rsidP="00FB2322">
      <w:pPr>
        <w:pStyle w:val="Zkladntext"/>
        <w:widowControl w:val="0"/>
        <w:tabs>
          <w:tab w:val="left" w:pos="0"/>
        </w:tabs>
        <w:spacing w:before="120" w:after="120" w:line="276" w:lineRule="auto"/>
        <w:ind w:left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N</w:t>
      </w:r>
      <w:r w:rsidRPr="00012DCD">
        <w:rPr>
          <w:rFonts w:ascii="Segoe UI" w:hAnsi="Segoe UI" w:cs="Segoe UI"/>
          <w:sz w:val="22"/>
        </w:rPr>
        <w:t>abídka bude účastníkem zadávacího řízení vložena v elektronické podobě do elektronické nabídky vytvořené v elektronickém nástroji E-ZAK, který zaručuje splnění všech podmínek bezpečnosti a důvěrnosti vkládaných dat, vč</w:t>
      </w:r>
      <w:r>
        <w:rPr>
          <w:rFonts w:ascii="Segoe UI" w:hAnsi="Segoe UI" w:cs="Segoe UI"/>
          <w:sz w:val="22"/>
        </w:rPr>
        <w:t>etně</w:t>
      </w:r>
      <w:r w:rsidRPr="00012DCD">
        <w:rPr>
          <w:rFonts w:ascii="Segoe UI" w:hAnsi="Segoe UI" w:cs="Segoe UI"/>
          <w:sz w:val="22"/>
        </w:rPr>
        <w:t xml:space="preserve"> absolutní nepřístupnosti nabídek na straně zadavatele před uplynutím stanovené lhůty pro jejich protokolární zpřístupnění.</w:t>
      </w:r>
    </w:p>
    <w:p w14:paraId="428D47B4" w14:textId="77777777" w:rsidR="00FB2322" w:rsidRDefault="00FB2322" w:rsidP="00FB2322">
      <w:pPr>
        <w:pStyle w:val="Zkladntext"/>
        <w:widowControl w:val="0"/>
        <w:tabs>
          <w:tab w:val="left" w:pos="0"/>
        </w:tabs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>Systémové požadavky na PC pro podání a elektronický podpis v aplikaci E-ZAK jsou k</w:t>
      </w:r>
      <w:r>
        <w:rPr>
          <w:rFonts w:ascii="Segoe UI" w:hAnsi="Segoe UI" w:cs="Segoe UI"/>
          <w:sz w:val="22"/>
        </w:rPr>
        <w:t> </w:t>
      </w:r>
      <w:r w:rsidRPr="00012DCD">
        <w:rPr>
          <w:rFonts w:ascii="Segoe UI" w:hAnsi="Segoe UI" w:cs="Segoe UI"/>
          <w:sz w:val="22"/>
        </w:rPr>
        <w:t xml:space="preserve">dispozici na internetové adrese </w:t>
      </w:r>
      <w:hyperlink r:id="rId16" w:history="1">
        <w:r w:rsidRPr="00472FA2">
          <w:rPr>
            <w:rStyle w:val="Hypertextovodkaz"/>
            <w:rFonts w:ascii="Segoe UI" w:hAnsi="Segoe UI" w:cs="Segoe UI"/>
            <w:sz w:val="22"/>
          </w:rPr>
          <w:t>http://www.ezak.cz/faq/pozadavky-na-system</w:t>
        </w:r>
      </w:hyperlink>
      <w:r w:rsidRPr="00012DCD">
        <w:rPr>
          <w:rFonts w:ascii="Segoe UI" w:hAnsi="Segoe UI" w:cs="Segoe UI"/>
          <w:sz w:val="22"/>
        </w:rPr>
        <w:t>.</w:t>
      </w:r>
    </w:p>
    <w:p w14:paraId="41049550" w14:textId="77777777" w:rsidR="00FB2322" w:rsidRPr="00C23472" w:rsidRDefault="00FB2322" w:rsidP="00FB2322">
      <w:pPr>
        <w:pStyle w:val="Zkladntext"/>
        <w:widowControl w:val="0"/>
        <w:tabs>
          <w:tab w:val="left" w:pos="0"/>
        </w:tabs>
        <w:autoSpaceDE w:val="0"/>
        <w:autoSpaceDN w:val="0"/>
        <w:spacing w:before="120" w:after="120" w:line="276" w:lineRule="auto"/>
        <w:ind w:left="425"/>
        <w:rPr>
          <w:rFonts w:ascii="Segoe UI" w:hAnsi="Segoe UI" w:cs="Segoe UI"/>
          <w:sz w:val="22"/>
        </w:rPr>
      </w:pPr>
      <w:r w:rsidRPr="00012DCD">
        <w:rPr>
          <w:rFonts w:ascii="Segoe UI" w:hAnsi="Segoe UI" w:cs="Segoe UI"/>
          <w:sz w:val="22"/>
        </w:rPr>
        <w:t xml:space="preserve">Adresa pro podání elektronických nabídek je </w:t>
      </w:r>
      <w:hyperlink r:id="rId17" w:history="1">
        <w:r w:rsidRPr="00D834A5">
          <w:rPr>
            <w:rStyle w:val="Hypertextovodkaz"/>
            <w:rFonts w:ascii="Segoe UI" w:hAnsi="Segoe UI" w:cs="Segoe UI"/>
            <w:sz w:val="22"/>
          </w:rPr>
          <w:t>https://zakazky.pardubickykraj.cz/</w:t>
        </w:r>
      </w:hyperlink>
      <w:r w:rsidRPr="00012DCD">
        <w:rPr>
          <w:rFonts w:ascii="Segoe UI" w:hAnsi="Segoe UI" w:cs="Segoe UI"/>
          <w:sz w:val="22"/>
        </w:rPr>
        <w:t>, prostřednictvím odkazu v sekci této veřejné zakázky.</w:t>
      </w:r>
    </w:p>
    <w:p w14:paraId="67E0FE7E" w14:textId="77777777" w:rsidR="00FB2322" w:rsidRPr="006F253F" w:rsidRDefault="00FB2322" w:rsidP="00FB2322">
      <w:pPr>
        <w:pStyle w:val="Nadpis2"/>
        <w:keepNext w:val="0"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Náležitosti nabídek</w:t>
      </w:r>
    </w:p>
    <w:p w14:paraId="3D901F36" w14:textId="4AFBAC02" w:rsidR="00FB2322" w:rsidRDefault="00FB2322" w:rsidP="00FB2322">
      <w:pPr>
        <w:pStyle w:val="Styl5"/>
        <w:ind w:left="426"/>
      </w:pPr>
      <w:r>
        <w:t>N</w:t>
      </w:r>
      <w:r w:rsidRPr="00012DCD">
        <w:t>abídka bude podána v českém jazyce. Zadavatel současně výslovně připouští použití rovněž anglického jazyka v částech nabídky, kde bude účastník zadávacího řízení používat odborné termíny a názvosloví týkající se technické specifikace a popisu nabízeného předmětu plnění.</w:t>
      </w:r>
      <w:r w:rsidR="00151922">
        <w:t xml:space="preserve"> </w:t>
      </w:r>
      <w:r w:rsidR="00151922" w:rsidRPr="006F253F">
        <w:t>V případě cizojazyčných dokumentů připojí účastník</w:t>
      </w:r>
      <w:r w:rsidR="00151922">
        <w:t xml:space="preserve"> zadávacího řízení</w:t>
      </w:r>
      <w:r w:rsidR="00151922" w:rsidRPr="006F253F">
        <w:t xml:space="preserve"> k dokumentům překlad do českého jazyka. Povinnost připojit k dokladům překlad do českého jazyka se nevztahuje na doklady ve slovenském jazyce. Bude-li mít zadavatel pochybnosti o</w:t>
      </w:r>
      <w:r w:rsidR="00151922">
        <w:t> </w:t>
      </w:r>
      <w:r w:rsidR="00151922" w:rsidRPr="006F253F">
        <w:t xml:space="preserve">správnosti překladu, může si vyžádat předložení úředně ověřeného překladu dokladu do českého jazyka tlumočníkem zapsaným do seznamu znalců </w:t>
      </w:r>
      <w:proofErr w:type="gramStart"/>
      <w:r w:rsidR="00151922" w:rsidRPr="006F253F">
        <w:t xml:space="preserve">a </w:t>
      </w:r>
      <w:r w:rsidR="004B1AAB">
        <w:t> </w:t>
      </w:r>
      <w:r w:rsidR="00151922" w:rsidRPr="006F253F">
        <w:t>tlumočníků</w:t>
      </w:r>
      <w:proofErr w:type="gramEnd"/>
      <w:r w:rsidR="00151922" w:rsidRPr="006F253F">
        <w:t>.</w:t>
      </w:r>
    </w:p>
    <w:p w14:paraId="5D0A229F" w14:textId="77777777" w:rsidR="00151922" w:rsidRPr="006F253F" w:rsidRDefault="00151922" w:rsidP="00151922">
      <w:pPr>
        <w:pStyle w:val="Styl5"/>
        <w:ind w:left="426"/>
      </w:pPr>
      <w:r>
        <w:t>N</w:t>
      </w:r>
      <w:r w:rsidRPr="006F253F">
        <w:t>abídka více dodavatelů v případě společné účasti dodavatelů musí dále splňovat následující požadavky:</w:t>
      </w:r>
    </w:p>
    <w:p w14:paraId="180F6C24" w14:textId="77777777" w:rsidR="0094356D" w:rsidRDefault="00151922" w:rsidP="0094356D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N</w:t>
      </w:r>
      <w:r w:rsidRPr="006F253F">
        <w:rPr>
          <w:rFonts w:ascii="Segoe UI" w:hAnsi="Segoe UI" w:cs="Segoe UI"/>
          <w:sz w:val="22"/>
        </w:rPr>
        <w:t xml:space="preserve">abídka bude podepsána způsobem, který právně zavazuje všechny tyto dodavatele. </w:t>
      </w:r>
    </w:p>
    <w:p w14:paraId="5AFB9044" w14:textId="77777777" w:rsidR="0094356D" w:rsidRDefault="00151922" w:rsidP="0094356D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</w:rPr>
      </w:pPr>
      <w:r w:rsidRPr="0094356D">
        <w:rPr>
          <w:rFonts w:ascii="Segoe UI" w:hAnsi="Segoe UI" w:cs="Segoe UI"/>
          <w:sz w:val="22"/>
        </w:rPr>
        <w:t>Jeden z dodavatelů bude určen jako vedoucí účastník odpovědný za zakázku a toto určení bude potvrzeno předložením zmocnění k zastupování všech ostatních dodavatelů.</w:t>
      </w:r>
    </w:p>
    <w:p w14:paraId="47D819A0" w14:textId="2342F69C" w:rsidR="00151922" w:rsidRPr="0094356D" w:rsidRDefault="00151922" w:rsidP="0094356D">
      <w:pPr>
        <w:pStyle w:val="Nadpis2"/>
        <w:keepNext w:val="0"/>
        <w:numPr>
          <w:ilvl w:val="0"/>
          <w:numId w:val="19"/>
        </w:numPr>
        <w:spacing w:before="120" w:after="120" w:line="276" w:lineRule="auto"/>
        <w:ind w:left="1276"/>
        <w:jc w:val="both"/>
        <w:rPr>
          <w:rFonts w:ascii="Segoe UI" w:hAnsi="Segoe UI" w:cs="Segoe UI"/>
          <w:sz w:val="22"/>
        </w:rPr>
      </w:pPr>
      <w:r w:rsidRPr="0094356D">
        <w:rPr>
          <w:rFonts w:ascii="Segoe UI" w:hAnsi="Segoe UI" w:cs="Segoe UI"/>
          <w:sz w:val="22"/>
        </w:rPr>
        <w:t>Dodavatelé v nabídce doloží, jaké bude konkrétní rozdělení činností za plnění veřejné zakázky.</w:t>
      </w:r>
    </w:p>
    <w:p w14:paraId="485BFB65" w14:textId="77777777" w:rsidR="00FB2322" w:rsidRDefault="00FB2322" w:rsidP="00FB2322">
      <w:pPr>
        <w:pStyle w:val="Styl5"/>
        <w:ind w:left="426"/>
      </w:pPr>
      <w:r w:rsidRPr="00012DCD">
        <w:t>Zadavatel doporučuje, aby nabídka byla předložena v následující struktuře:</w:t>
      </w:r>
    </w:p>
    <w:p w14:paraId="0BC83D97" w14:textId="77777777" w:rsidR="00FB2322" w:rsidRPr="00794179" w:rsidRDefault="00FB2322" w:rsidP="0094356D">
      <w:pPr>
        <w:pStyle w:val="Styl5"/>
        <w:numPr>
          <w:ilvl w:val="0"/>
          <w:numId w:val="24"/>
        </w:numPr>
        <w:ind w:hanging="294"/>
      </w:pPr>
      <w:r w:rsidRPr="00794179">
        <w:t xml:space="preserve">vyplněný krycí list nabídky obsahující identifikační údaje účastníka zadávacího řízení (příloha č. </w:t>
      </w:r>
      <w:r w:rsidR="00794179" w:rsidRPr="00794179">
        <w:t>2</w:t>
      </w:r>
      <w:r w:rsidRPr="00794179">
        <w:t xml:space="preserve"> zadávací dokumentace);</w:t>
      </w:r>
    </w:p>
    <w:p w14:paraId="1BEF92EA" w14:textId="77777777" w:rsidR="00FB2322" w:rsidRPr="00794179" w:rsidRDefault="00FB2322" w:rsidP="0094356D">
      <w:pPr>
        <w:pStyle w:val="Styl5"/>
        <w:numPr>
          <w:ilvl w:val="0"/>
          <w:numId w:val="24"/>
        </w:numPr>
        <w:ind w:left="709" w:hanging="283"/>
      </w:pPr>
      <w:r w:rsidRPr="00794179">
        <w:t>obsah nabídky;</w:t>
      </w:r>
    </w:p>
    <w:p w14:paraId="50E3D24E" w14:textId="77777777" w:rsidR="00FB2322" w:rsidRPr="00794179" w:rsidRDefault="00FB2322" w:rsidP="0094356D">
      <w:pPr>
        <w:pStyle w:val="Styl5"/>
        <w:numPr>
          <w:ilvl w:val="0"/>
          <w:numId w:val="24"/>
        </w:numPr>
        <w:ind w:left="709" w:hanging="283"/>
      </w:pPr>
      <w:r w:rsidRPr="00794179">
        <w:t>dokument popisující vlastní předmět plnění veřejné zakázky zpracovaný v souladu s odst. 7.2 zadávací dokumentace (Technické řešení);</w:t>
      </w:r>
    </w:p>
    <w:p w14:paraId="4F07D61F" w14:textId="77777777" w:rsidR="00FB2322" w:rsidRPr="00794179" w:rsidRDefault="00FB2322" w:rsidP="0094356D">
      <w:pPr>
        <w:pStyle w:val="Styl5"/>
        <w:numPr>
          <w:ilvl w:val="0"/>
          <w:numId w:val="24"/>
        </w:numPr>
        <w:ind w:left="709" w:hanging="283"/>
      </w:pPr>
      <w:r w:rsidRPr="00794179">
        <w:t xml:space="preserve">identifikace poddodavatelů dle odst. 7.1 zadávací dokumentace a přílohy č. </w:t>
      </w:r>
      <w:r w:rsidR="00794179" w:rsidRPr="00794179">
        <w:t>3</w:t>
      </w:r>
      <w:r w:rsidRPr="00794179">
        <w:t xml:space="preserve"> zadávací dokumentace);</w:t>
      </w:r>
    </w:p>
    <w:p w14:paraId="7AAE50A7" w14:textId="77777777" w:rsidR="00FB2322" w:rsidRPr="00794179" w:rsidRDefault="00FB2322" w:rsidP="0094356D">
      <w:pPr>
        <w:pStyle w:val="Styl5"/>
        <w:numPr>
          <w:ilvl w:val="0"/>
          <w:numId w:val="24"/>
        </w:numPr>
        <w:ind w:left="709" w:hanging="283"/>
      </w:pPr>
      <w:r w:rsidRPr="00794179">
        <w:t xml:space="preserve">zpracování nabídkové ceny v souladu s požadavky zadavatele uvedenými v čl. 6 zadávací dokumentace a příloze č. </w:t>
      </w:r>
      <w:r w:rsidR="00794179" w:rsidRPr="00794179">
        <w:t>4</w:t>
      </w:r>
      <w:r w:rsidRPr="00794179">
        <w:t xml:space="preserve"> zadávací dokumentace;</w:t>
      </w:r>
    </w:p>
    <w:p w14:paraId="0C591E5E" w14:textId="77777777" w:rsidR="00FB2322" w:rsidRPr="00794179" w:rsidRDefault="00FB2322" w:rsidP="0094356D">
      <w:pPr>
        <w:pStyle w:val="Styl5"/>
        <w:numPr>
          <w:ilvl w:val="0"/>
          <w:numId w:val="24"/>
        </w:numPr>
        <w:ind w:left="709" w:hanging="283"/>
      </w:pPr>
      <w:r w:rsidRPr="00794179">
        <w:t xml:space="preserve">návrh smlouvy včetně všech předepsaných příloh v souladu s článkem 5 zadávací dokumentace a přílohou č. </w:t>
      </w:r>
      <w:r w:rsidR="00794179" w:rsidRPr="00794179">
        <w:t>1</w:t>
      </w:r>
      <w:r w:rsidRPr="00794179">
        <w:t xml:space="preserve"> zadávací dokumentace;</w:t>
      </w:r>
    </w:p>
    <w:p w14:paraId="51EEADD3" w14:textId="77777777" w:rsidR="00BB3604" w:rsidRDefault="00BB3604" w:rsidP="0094356D">
      <w:pPr>
        <w:pStyle w:val="Styl5"/>
        <w:numPr>
          <w:ilvl w:val="0"/>
          <w:numId w:val="24"/>
        </w:numPr>
        <w:ind w:left="709" w:hanging="283"/>
      </w:pPr>
      <w:r>
        <w:t>doklad o poskytnutí jistoty;</w:t>
      </w:r>
    </w:p>
    <w:p w14:paraId="4C8F61E6" w14:textId="77777777" w:rsidR="00FB2322" w:rsidRPr="00FB2322" w:rsidRDefault="00FB2322" w:rsidP="0094356D">
      <w:pPr>
        <w:pStyle w:val="Styl5"/>
        <w:numPr>
          <w:ilvl w:val="0"/>
          <w:numId w:val="24"/>
        </w:numPr>
        <w:ind w:left="709" w:hanging="283"/>
      </w:pPr>
      <w:r w:rsidRPr="00FB2322">
        <w:t>veškeré další údaje nezbytné pro posouzení a hodnocení nabídek</w:t>
      </w:r>
      <w:r>
        <w:t>, které účastník zadávacího řízení považuje za vhodné.</w:t>
      </w:r>
    </w:p>
    <w:p w14:paraId="33ABA420" w14:textId="77777777" w:rsidR="00FB2322" w:rsidRPr="006F253F" w:rsidRDefault="00FB2322" w:rsidP="00FB2322">
      <w:pPr>
        <w:pStyle w:val="Nadpis2"/>
        <w:keepNext w:val="0"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Lhůta pro podání nabídek</w:t>
      </w:r>
    </w:p>
    <w:p w14:paraId="5AC424DC" w14:textId="77777777" w:rsidR="00FB2322" w:rsidRPr="00FB2322" w:rsidRDefault="00FB2322" w:rsidP="00FB2322">
      <w:pPr>
        <w:pStyle w:val="Styl5"/>
        <w:ind w:left="426"/>
      </w:pPr>
      <w:r w:rsidRPr="00FB2322">
        <w:t xml:space="preserve">Lhůta pro podání nabídek bude stanovena ve výzvě k podání nabídek dle § 61 odst. </w:t>
      </w:r>
      <w:r>
        <w:t>11</w:t>
      </w:r>
      <w:r w:rsidRPr="00FB2322">
        <w:t xml:space="preserve"> ZZVZ</w:t>
      </w:r>
      <w:r>
        <w:t>.</w:t>
      </w:r>
    </w:p>
    <w:p w14:paraId="31C6DF78" w14:textId="77777777" w:rsidR="00FB2322" w:rsidRPr="006F253F" w:rsidRDefault="00FB2322" w:rsidP="00FB2322">
      <w:pPr>
        <w:pStyle w:val="Nadpis2"/>
        <w:keepNext w:val="0"/>
        <w:numPr>
          <w:ilvl w:val="1"/>
          <w:numId w:val="1"/>
        </w:numPr>
        <w:spacing w:before="120" w:after="200" w:line="276" w:lineRule="auto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Otevírání nabídek</w:t>
      </w:r>
    </w:p>
    <w:p w14:paraId="3577C660" w14:textId="4941FB64" w:rsidR="00FB2322" w:rsidRPr="00FB2322" w:rsidRDefault="00FB2322" w:rsidP="00FB2322">
      <w:pPr>
        <w:pStyle w:val="Styl5"/>
        <w:ind w:left="426"/>
      </w:pPr>
      <w:r w:rsidRPr="00FB2322">
        <w:rPr>
          <w:rFonts w:cs="Palatino Linotype"/>
        </w:rPr>
        <w:t xml:space="preserve">Otevírání nabídek s ohledem na elektronické podávání nabídek bude </w:t>
      </w:r>
      <w:r w:rsidR="00CB098F">
        <w:rPr>
          <w:rFonts w:cs="Palatino Linotype"/>
        </w:rPr>
        <w:t>neveřejné</w:t>
      </w:r>
      <w:r w:rsidRPr="00FB2322">
        <w:rPr>
          <w:rFonts w:cs="Palatino Linotype"/>
        </w:rPr>
        <w:t xml:space="preserve">. </w:t>
      </w:r>
    </w:p>
    <w:p w14:paraId="4F022B2A" w14:textId="77777777" w:rsidR="00241DDD" w:rsidRPr="006F253F" w:rsidRDefault="00241DDD" w:rsidP="00012DCD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06" w:name="_Toc519841013"/>
      <w:bookmarkEnd w:id="101"/>
      <w:bookmarkEnd w:id="102"/>
      <w:r w:rsidRPr="006F253F">
        <w:rPr>
          <w:rFonts w:ascii="Segoe UI" w:hAnsi="Segoe UI" w:cs="Segoe UI"/>
          <w:b/>
          <w:sz w:val="22"/>
          <w:u w:val="single"/>
        </w:rPr>
        <w:t>Závaznost požadavků zadavatele</w:t>
      </w:r>
      <w:bookmarkEnd w:id="106"/>
    </w:p>
    <w:p w14:paraId="213EBF61" w14:textId="77777777" w:rsidR="00241DDD" w:rsidRPr="006F253F" w:rsidRDefault="00241DDD" w:rsidP="00883303">
      <w:pPr>
        <w:spacing w:before="120" w:after="120" w:line="276" w:lineRule="auto"/>
        <w:ind w:left="357"/>
        <w:jc w:val="both"/>
        <w:rPr>
          <w:rFonts w:ascii="Segoe UI" w:hAnsi="Segoe UI" w:cs="Segoe UI"/>
        </w:rPr>
      </w:pPr>
      <w:r w:rsidRPr="006F253F">
        <w:rPr>
          <w:rFonts w:ascii="Segoe UI" w:hAnsi="Segoe UI" w:cs="Segoe UI"/>
        </w:rPr>
        <w:t>Informace a údaje uvedené v jednotlivých částech této zadávací dokumentace a v přílohách zadávací dokumentace vymezují závazné požadavky zadavatele na plnění veřejné zakázky. Tyto požadavky je dodavatel povinen plně a bezvýhradně respektovat při zpracování své nabídky. Neakceptování požadavků zadavatele uvedených v této zadávací dokumentaci bude považováno za nesplnění zadávacích podmínek s</w:t>
      </w:r>
      <w:r w:rsidR="00CE722B">
        <w:rPr>
          <w:rFonts w:ascii="Segoe UI" w:hAnsi="Segoe UI" w:cs="Segoe UI"/>
        </w:rPr>
        <w:t xml:space="preserve"> možným </w:t>
      </w:r>
      <w:r w:rsidRPr="006F253F">
        <w:rPr>
          <w:rFonts w:ascii="Segoe UI" w:hAnsi="Segoe UI" w:cs="Segoe UI"/>
        </w:rPr>
        <w:t>následkem vyloučení dodavatele ze zadávacího řízení.</w:t>
      </w:r>
    </w:p>
    <w:p w14:paraId="7F40ACE6" w14:textId="77777777" w:rsidR="00BA1620" w:rsidRPr="006F253F" w:rsidRDefault="00BA1620" w:rsidP="00012DCD">
      <w:pPr>
        <w:pStyle w:val="Nadpis1"/>
        <w:keepNext w:val="0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07" w:name="_Ref210905415"/>
      <w:bookmarkStart w:id="108" w:name="_Ref318813141"/>
      <w:bookmarkStart w:id="109" w:name="_Ref318813144"/>
      <w:bookmarkStart w:id="110" w:name="_Ref318813153"/>
      <w:bookmarkStart w:id="111" w:name="_Toc457831225"/>
      <w:bookmarkStart w:id="112" w:name="_Toc519841014"/>
      <w:r w:rsidRPr="006F253F">
        <w:rPr>
          <w:rFonts w:ascii="Segoe UI" w:hAnsi="Segoe UI" w:cs="Segoe UI"/>
          <w:b/>
          <w:sz w:val="22"/>
          <w:u w:val="single"/>
        </w:rPr>
        <w:t>Vysvětlení, změna nebo doplnění zadávací dokumentace</w:t>
      </w:r>
      <w:bookmarkEnd w:id="107"/>
      <w:bookmarkEnd w:id="108"/>
      <w:bookmarkEnd w:id="109"/>
      <w:bookmarkEnd w:id="110"/>
      <w:bookmarkEnd w:id="111"/>
      <w:bookmarkEnd w:id="112"/>
    </w:p>
    <w:p w14:paraId="6F35EA63" w14:textId="77777777" w:rsidR="00BA1620" w:rsidRPr="006F253F" w:rsidRDefault="00BA1620" w:rsidP="003F2579">
      <w:pPr>
        <w:spacing w:before="120" w:after="120" w:line="276" w:lineRule="auto"/>
        <w:ind w:left="357"/>
        <w:jc w:val="both"/>
        <w:rPr>
          <w:rFonts w:ascii="Segoe UI" w:hAnsi="Segoe UI" w:cs="Segoe UI"/>
        </w:rPr>
      </w:pPr>
      <w:r w:rsidRPr="006F253F">
        <w:rPr>
          <w:rFonts w:ascii="Segoe UI" w:hAnsi="Segoe UI" w:cs="Segoe UI"/>
        </w:rPr>
        <w:t>Přestože tato zadávací dokumentace vymezuje předmět veřejné zakázky v podrobnostech nezbytných pro zpracování nabídky, mohou dodavatelé požadovat vysvětlení zadávacích podmínek. Písemná žádost musí být zadavateli doručena ve lhůtě dle § 98 odst. 3 ZZVZ</w:t>
      </w:r>
      <w:r w:rsidR="00702550" w:rsidRPr="006F253F">
        <w:rPr>
          <w:rFonts w:ascii="Segoe UI" w:hAnsi="Segoe UI" w:cs="Segoe UI"/>
        </w:rPr>
        <w:t xml:space="preserve"> (</w:t>
      </w:r>
      <w:r w:rsidR="002B27EB" w:rsidRPr="006F253F">
        <w:rPr>
          <w:rFonts w:ascii="Segoe UI" w:hAnsi="Segoe UI" w:cs="Segoe UI"/>
        </w:rPr>
        <w:t xml:space="preserve">8 </w:t>
      </w:r>
      <w:r w:rsidR="00702550" w:rsidRPr="006F253F">
        <w:rPr>
          <w:rFonts w:ascii="Segoe UI" w:hAnsi="Segoe UI" w:cs="Segoe UI"/>
        </w:rPr>
        <w:t xml:space="preserve">pracovních dní před koncem lhůty pro </w:t>
      </w:r>
      <w:r w:rsidR="003C43D4" w:rsidRPr="006F253F">
        <w:rPr>
          <w:rFonts w:ascii="Segoe UI" w:hAnsi="Segoe UI" w:cs="Segoe UI"/>
        </w:rPr>
        <w:t>podání žádostí o</w:t>
      </w:r>
      <w:r w:rsidR="00075D78">
        <w:rPr>
          <w:rFonts w:ascii="Segoe UI" w:hAnsi="Segoe UI" w:cs="Segoe UI"/>
        </w:rPr>
        <w:t> </w:t>
      </w:r>
      <w:r w:rsidR="003C43D4" w:rsidRPr="006F253F">
        <w:rPr>
          <w:rFonts w:ascii="Segoe UI" w:hAnsi="Segoe UI" w:cs="Segoe UI"/>
        </w:rPr>
        <w:t>účast/nabídek/předběžných nabídek</w:t>
      </w:r>
      <w:r w:rsidR="00702550" w:rsidRPr="006F253F">
        <w:rPr>
          <w:rFonts w:ascii="Segoe UI" w:hAnsi="Segoe UI" w:cs="Segoe UI"/>
        </w:rPr>
        <w:t>)</w:t>
      </w:r>
      <w:r w:rsidRPr="006F253F">
        <w:rPr>
          <w:rFonts w:ascii="Segoe UI" w:hAnsi="Segoe UI" w:cs="Segoe UI"/>
        </w:rPr>
        <w:t xml:space="preserve">. </w:t>
      </w:r>
    </w:p>
    <w:p w14:paraId="026DDB78" w14:textId="77777777" w:rsidR="00151922" w:rsidRDefault="00151922" w:rsidP="003F2579">
      <w:pPr>
        <w:spacing w:before="120" w:after="120" w:line="276" w:lineRule="auto"/>
        <w:ind w:left="357"/>
        <w:jc w:val="both"/>
        <w:rPr>
          <w:rFonts w:ascii="Segoe UI" w:hAnsi="Segoe UI" w:cs="Segoe UI"/>
        </w:rPr>
      </w:pPr>
      <w:bookmarkStart w:id="113" w:name="_Toc208292169"/>
      <w:r w:rsidRPr="006F253F">
        <w:rPr>
          <w:rFonts w:ascii="Segoe UI" w:hAnsi="Segoe UI" w:cs="Segoe UI"/>
        </w:rPr>
        <w:t>Žádosti o vysvětlení zadávací dokumentace</w:t>
      </w:r>
      <w:r>
        <w:rPr>
          <w:rFonts w:ascii="Segoe UI" w:hAnsi="Segoe UI" w:cs="Segoe UI"/>
        </w:rPr>
        <w:t xml:space="preserve"> by měl dodavatel zaslat prostřednictvím elektronického nástroje E-ZAK </w:t>
      </w:r>
      <w:hyperlink r:id="rId18" w:history="1">
        <w:r w:rsidRPr="00D834A5">
          <w:rPr>
            <w:rStyle w:val="Hypertextovodkaz"/>
            <w:rFonts w:ascii="Segoe UI" w:hAnsi="Segoe UI" w:cs="Segoe UI"/>
          </w:rPr>
          <w:t>https://zakazky.pardubickykraj.cz/</w:t>
        </w:r>
      </w:hyperlink>
      <w:r>
        <w:rPr>
          <w:rFonts w:ascii="Segoe UI" w:hAnsi="Segoe UI" w:cs="Segoe UI"/>
        </w:rPr>
        <w:t>.</w:t>
      </w:r>
    </w:p>
    <w:p w14:paraId="4B8935AD" w14:textId="77777777" w:rsidR="00321A37" w:rsidRPr="006F253F" w:rsidRDefault="00BA1620" w:rsidP="003F2579">
      <w:pPr>
        <w:spacing w:before="120" w:after="120" w:line="276" w:lineRule="auto"/>
        <w:ind w:left="357"/>
        <w:jc w:val="both"/>
        <w:rPr>
          <w:rFonts w:ascii="Segoe UI" w:hAnsi="Segoe UI" w:cs="Segoe UI"/>
        </w:rPr>
      </w:pPr>
      <w:r w:rsidRPr="006F253F">
        <w:rPr>
          <w:rFonts w:ascii="Segoe UI" w:hAnsi="Segoe UI" w:cs="Segoe UI"/>
        </w:rPr>
        <w:t xml:space="preserve">Zadavatel v zákonné lhůtě </w:t>
      </w:r>
      <w:r w:rsidR="00702550" w:rsidRPr="006F253F">
        <w:rPr>
          <w:rFonts w:ascii="Segoe UI" w:hAnsi="Segoe UI" w:cs="Segoe UI"/>
        </w:rPr>
        <w:t xml:space="preserve">3 pracovních dní </w:t>
      </w:r>
      <w:r w:rsidRPr="006F253F">
        <w:rPr>
          <w:rFonts w:ascii="Segoe UI" w:hAnsi="Segoe UI" w:cs="Segoe UI"/>
        </w:rPr>
        <w:t>uveřejní vysvětlení zadávací dokumentace včetně přesného znění žádosti na profilu zadavatele.</w:t>
      </w:r>
    </w:p>
    <w:p w14:paraId="69DD18B2" w14:textId="77777777" w:rsidR="00702550" w:rsidRPr="006F253F" w:rsidRDefault="00702550" w:rsidP="003F2579">
      <w:pPr>
        <w:spacing w:before="120" w:after="120" w:line="276" w:lineRule="auto"/>
        <w:ind w:left="357"/>
        <w:jc w:val="both"/>
        <w:rPr>
          <w:rFonts w:ascii="Segoe UI" w:hAnsi="Segoe UI" w:cs="Segoe UI"/>
        </w:rPr>
      </w:pPr>
      <w:r w:rsidRPr="006F253F">
        <w:rPr>
          <w:rFonts w:ascii="Segoe UI" w:hAnsi="Segoe UI" w:cs="Segoe UI"/>
        </w:rPr>
        <w:t>Zadavatel je oprávněn uveřejnit na profilu zadavatele za podmínek § 98 odst. 1</w:t>
      </w:r>
      <w:r w:rsidR="00621AEE">
        <w:rPr>
          <w:rFonts w:ascii="Segoe UI" w:hAnsi="Segoe UI" w:cs="Segoe UI"/>
        </w:rPr>
        <w:t xml:space="preserve"> ZZVZ</w:t>
      </w:r>
      <w:r w:rsidRPr="006F253F">
        <w:rPr>
          <w:rFonts w:ascii="Segoe UI" w:hAnsi="Segoe UI" w:cs="Segoe UI"/>
        </w:rPr>
        <w:t xml:space="preserve"> vysvětlení zadávací dokumentace i z vlastního podnětu. Dle § 99 </w:t>
      </w:r>
      <w:r w:rsidR="00621AEE">
        <w:rPr>
          <w:rFonts w:ascii="Segoe UI" w:hAnsi="Segoe UI" w:cs="Segoe UI"/>
        </w:rPr>
        <w:t xml:space="preserve">ZZVZ </w:t>
      </w:r>
      <w:r w:rsidRPr="006F253F">
        <w:rPr>
          <w:rFonts w:ascii="Segoe UI" w:hAnsi="Segoe UI" w:cs="Segoe UI"/>
        </w:rPr>
        <w:t>může takto rovněž uveřejnit změnu nebo doplnění zadávací dokumentace.</w:t>
      </w:r>
    </w:p>
    <w:p w14:paraId="62095641" w14:textId="77777777" w:rsidR="00871400" w:rsidRPr="006F253F" w:rsidRDefault="00871400" w:rsidP="00012DCD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14" w:name="_Toc519841015"/>
      <w:bookmarkStart w:id="115" w:name="_Toc230784754"/>
      <w:bookmarkStart w:id="116" w:name="_Ref318889052"/>
      <w:bookmarkEnd w:id="113"/>
      <w:r w:rsidRPr="006F253F">
        <w:rPr>
          <w:rFonts w:ascii="Segoe UI" w:hAnsi="Segoe UI" w:cs="Segoe UI"/>
          <w:b/>
          <w:sz w:val="22"/>
          <w:u w:val="single"/>
        </w:rPr>
        <w:t>Další podmínky pro uzavření smlouvy</w:t>
      </w:r>
      <w:bookmarkEnd w:id="114"/>
    </w:p>
    <w:p w14:paraId="1B3EE38B" w14:textId="77777777" w:rsidR="00871400" w:rsidRPr="00621AEE" w:rsidRDefault="00585265" w:rsidP="00012DCD">
      <w:pPr>
        <w:pStyle w:val="Nadpis1"/>
        <w:numPr>
          <w:ilvl w:val="1"/>
          <w:numId w:val="1"/>
        </w:numPr>
        <w:spacing w:before="120" w:after="120" w:line="276" w:lineRule="auto"/>
        <w:ind w:left="993" w:hanging="709"/>
        <w:jc w:val="both"/>
        <w:rPr>
          <w:rFonts w:ascii="Segoe UI" w:hAnsi="Segoe UI" w:cs="Segoe UI"/>
          <w:b/>
          <w:sz w:val="22"/>
        </w:rPr>
      </w:pPr>
      <w:bookmarkStart w:id="117" w:name="_Toc465858681"/>
      <w:bookmarkStart w:id="118" w:name="_Toc465858682"/>
      <w:bookmarkStart w:id="119" w:name="_Toc466964942"/>
      <w:bookmarkStart w:id="120" w:name="_Toc470078596"/>
      <w:bookmarkStart w:id="121" w:name="_Toc470180622"/>
      <w:bookmarkStart w:id="122" w:name="_Toc473879494"/>
      <w:bookmarkStart w:id="123" w:name="_Toc475464537"/>
      <w:bookmarkStart w:id="124" w:name="_Toc475967975"/>
      <w:bookmarkStart w:id="125" w:name="_Toc495490881"/>
      <w:bookmarkStart w:id="126" w:name="_Toc498065262"/>
      <w:bookmarkStart w:id="127" w:name="_Toc500763157"/>
      <w:bookmarkStart w:id="128" w:name="_Toc519841016"/>
      <w:bookmarkEnd w:id="117"/>
      <w:r w:rsidRPr="00621AEE">
        <w:rPr>
          <w:rFonts w:ascii="Segoe UI" w:hAnsi="Segoe UI" w:cs="Segoe UI"/>
          <w:sz w:val="22"/>
        </w:rPr>
        <w:t xml:space="preserve">Vybraný dodavatel postupem dle čl. </w:t>
      </w:r>
      <w:r w:rsidR="003F2579" w:rsidRPr="00621AEE">
        <w:rPr>
          <w:rFonts w:ascii="Segoe UI" w:hAnsi="Segoe UI" w:cs="Segoe UI"/>
          <w:sz w:val="22"/>
        </w:rPr>
        <w:t>7</w:t>
      </w:r>
      <w:r w:rsidRPr="00621AEE">
        <w:rPr>
          <w:rFonts w:ascii="Segoe UI" w:hAnsi="Segoe UI" w:cs="Segoe UI"/>
          <w:sz w:val="22"/>
        </w:rPr>
        <w:t>.</w:t>
      </w:r>
      <w:r w:rsidR="009C5BAC" w:rsidRPr="00621AEE">
        <w:rPr>
          <w:rFonts w:ascii="Segoe UI" w:hAnsi="Segoe UI" w:cs="Segoe UI"/>
          <w:sz w:val="22"/>
        </w:rPr>
        <w:t xml:space="preserve">1 </w:t>
      </w:r>
      <w:r w:rsidRPr="00621AEE">
        <w:rPr>
          <w:rFonts w:ascii="Segoe UI" w:hAnsi="Segoe UI" w:cs="Segoe UI"/>
          <w:sz w:val="22"/>
        </w:rPr>
        <w:t xml:space="preserve">zadávací dokumentace předloží </w:t>
      </w:r>
      <w:r w:rsidR="00871400" w:rsidRPr="00621AEE">
        <w:rPr>
          <w:rFonts w:ascii="Segoe UI" w:hAnsi="Segoe UI" w:cs="Segoe UI"/>
          <w:sz w:val="22"/>
        </w:rPr>
        <w:t>identifikační údaje poddodavatelů</w:t>
      </w:r>
      <w:r w:rsidRPr="00621AEE">
        <w:rPr>
          <w:rFonts w:ascii="Segoe UI" w:hAnsi="Segoe UI" w:cs="Segoe UI"/>
          <w:sz w:val="22"/>
        </w:rPr>
        <w:t>, pokud jsou mu známi</w:t>
      </w:r>
      <w:bookmarkEnd w:id="118"/>
      <w:bookmarkEnd w:id="119"/>
      <w:bookmarkEnd w:id="120"/>
      <w:bookmarkEnd w:id="121"/>
      <w:bookmarkEnd w:id="122"/>
      <w:bookmarkEnd w:id="123"/>
      <w:bookmarkEnd w:id="124"/>
      <w:r w:rsidR="003F2579" w:rsidRPr="00621AEE">
        <w:rPr>
          <w:rFonts w:ascii="Segoe UI" w:hAnsi="Segoe UI" w:cs="Segoe UI"/>
          <w:sz w:val="22"/>
        </w:rPr>
        <w:t>.</w:t>
      </w:r>
      <w:bookmarkEnd w:id="125"/>
      <w:bookmarkEnd w:id="126"/>
      <w:bookmarkEnd w:id="127"/>
      <w:bookmarkEnd w:id="128"/>
    </w:p>
    <w:p w14:paraId="56ABFC80" w14:textId="6BC47272" w:rsidR="00B75AEC" w:rsidRPr="007719DF" w:rsidRDefault="00621AEE" w:rsidP="00012DCD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709"/>
        <w:jc w:val="both"/>
        <w:rPr>
          <w:rFonts w:ascii="Segoe UI" w:hAnsi="Segoe UI" w:cs="Segoe UI"/>
          <w:sz w:val="22"/>
        </w:rPr>
      </w:pPr>
      <w:r w:rsidRPr="00621AEE">
        <w:rPr>
          <w:rFonts w:ascii="Segoe UI" w:hAnsi="Segoe UI" w:cs="Segoe UI"/>
          <w:sz w:val="22"/>
        </w:rPr>
        <w:t xml:space="preserve">Vybraný dodavatel je povinen zadavateli na písemnou výzvu učiněnou dle § 122 odst. 3 písm. a) ZVZZ předložit </w:t>
      </w:r>
      <w:r w:rsidR="00BA037F">
        <w:rPr>
          <w:rFonts w:ascii="Segoe UI" w:hAnsi="Segoe UI" w:cs="Segoe UI"/>
          <w:sz w:val="22"/>
        </w:rPr>
        <w:t xml:space="preserve">originály nebo ověřené kopie </w:t>
      </w:r>
      <w:r w:rsidRPr="00621AEE">
        <w:rPr>
          <w:rFonts w:ascii="Segoe UI" w:hAnsi="Segoe UI" w:cs="Segoe UI"/>
          <w:sz w:val="22"/>
        </w:rPr>
        <w:t>doklad</w:t>
      </w:r>
      <w:r w:rsidR="00BA037F">
        <w:rPr>
          <w:rFonts w:ascii="Segoe UI" w:hAnsi="Segoe UI" w:cs="Segoe UI"/>
          <w:sz w:val="22"/>
        </w:rPr>
        <w:t>ů</w:t>
      </w:r>
      <w:r w:rsidRPr="00621AEE">
        <w:rPr>
          <w:rFonts w:ascii="Segoe UI" w:hAnsi="Segoe UI" w:cs="Segoe UI"/>
          <w:sz w:val="22"/>
        </w:rPr>
        <w:t xml:space="preserve"> prokazující</w:t>
      </w:r>
      <w:r w:rsidR="00883303">
        <w:rPr>
          <w:rFonts w:ascii="Segoe UI" w:hAnsi="Segoe UI" w:cs="Segoe UI"/>
          <w:sz w:val="22"/>
        </w:rPr>
        <w:t>ch</w:t>
      </w:r>
      <w:r w:rsidRPr="00621AEE">
        <w:rPr>
          <w:rFonts w:ascii="Segoe UI" w:hAnsi="Segoe UI" w:cs="Segoe UI"/>
          <w:sz w:val="22"/>
        </w:rPr>
        <w:t xml:space="preserve"> kvalifikaci </w:t>
      </w:r>
      <w:r w:rsidR="00871400" w:rsidRPr="00621AEE">
        <w:rPr>
          <w:rFonts w:ascii="Segoe UI" w:hAnsi="Segoe UI" w:cs="Segoe UI"/>
          <w:sz w:val="22"/>
        </w:rPr>
        <w:t xml:space="preserve">dle čl. </w:t>
      </w:r>
      <w:r w:rsidR="00F556E5" w:rsidRPr="00621AEE">
        <w:rPr>
          <w:rFonts w:ascii="Segoe UI" w:hAnsi="Segoe UI" w:cs="Segoe UI"/>
          <w:sz w:val="22"/>
        </w:rPr>
        <w:t>3</w:t>
      </w:r>
      <w:r w:rsidR="00871400" w:rsidRPr="00621AEE">
        <w:rPr>
          <w:rFonts w:ascii="Segoe UI" w:hAnsi="Segoe UI" w:cs="Segoe UI"/>
          <w:sz w:val="22"/>
        </w:rPr>
        <w:t xml:space="preserve">.1 až </w:t>
      </w:r>
      <w:r w:rsidR="00F556E5" w:rsidRPr="00621AEE">
        <w:rPr>
          <w:rFonts w:ascii="Segoe UI" w:hAnsi="Segoe UI" w:cs="Segoe UI"/>
          <w:sz w:val="22"/>
        </w:rPr>
        <w:t>3</w:t>
      </w:r>
      <w:r w:rsidR="00871400" w:rsidRPr="00621AEE">
        <w:rPr>
          <w:rFonts w:ascii="Segoe UI" w:hAnsi="Segoe UI" w:cs="Segoe UI"/>
          <w:sz w:val="22"/>
        </w:rPr>
        <w:t>.</w:t>
      </w:r>
      <w:r w:rsidR="00151922">
        <w:rPr>
          <w:rFonts w:ascii="Segoe UI" w:hAnsi="Segoe UI" w:cs="Segoe UI"/>
          <w:sz w:val="22"/>
        </w:rPr>
        <w:t>4</w:t>
      </w:r>
      <w:r w:rsidR="00AD43B8" w:rsidRPr="00621AEE">
        <w:rPr>
          <w:rFonts w:ascii="Segoe UI" w:hAnsi="Segoe UI" w:cs="Segoe UI"/>
          <w:sz w:val="22"/>
        </w:rPr>
        <w:t xml:space="preserve"> </w:t>
      </w:r>
      <w:r w:rsidR="004314F9" w:rsidRPr="007719DF">
        <w:rPr>
          <w:rFonts w:ascii="Segoe UI" w:hAnsi="Segoe UI" w:cs="Segoe UI"/>
          <w:sz w:val="22"/>
        </w:rPr>
        <w:t>kvalifikační dokumentace</w:t>
      </w:r>
      <w:r w:rsidR="00585265" w:rsidRPr="007719DF">
        <w:rPr>
          <w:rFonts w:ascii="Segoe UI" w:hAnsi="Segoe UI" w:cs="Segoe UI"/>
          <w:sz w:val="22"/>
        </w:rPr>
        <w:t>.</w:t>
      </w:r>
      <w:r w:rsidR="00E24F85" w:rsidRPr="007719DF">
        <w:rPr>
          <w:rFonts w:ascii="Segoe UI" w:hAnsi="Segoe UI" w:cs="Segoe UI"/>
          <w:sz w:val="22"/>
        </w:rPr>
        <w:t xml:space="preserve"> </w:t>
      </w:r>
    </w:p>
    <w:p w14:paraId="1F028C66" w14:textId="1BFA0BCA" w:rsidR="009214BA" w:rsidRDefault="0093671D" w:rsidP="009214B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709"/>
        <w:jc w:val="both"/>
        <w:rPr>
          <w:rFonts w:ascii="Segoe UI" w:hAnsi="Segoe UI" w:cs="Segoe UI"/>
          <w:sz w:val="22"/>
        </w:rPr>
      </w:pPr>
      <w:r w:rsidRPr="00056C77">
        <w:rPr>
          <w:rFonts w:ascii="Segoe UI" w:hAnsi="Segoe UI" w:cs="Segoe UI"/>
          <w:sz w:val="22"/>
        </w:rPr>
        <w:t xml:space="preserve">Vybraný dodavatel, </w:t>
      </w:r>
      <w:r w:rsidRPr="00056C77">
        <w:rPr>
          <w:rFonts w:ascii="Segoe UI" w:hAnsi="Segoe UI" w:cs="Segoe UI"/>
          <w:bCs/>
          <w:sz w:val="22"/>
        </w:rPr>
        <w:t>který</w:t>
      </w:r>
      <w:r w:rsidR="00056C77" w:rsidRPr="00056C77">
        <w:rPr>
          <w:rFonts w:ascii="Segoe UI" w:hAnsi="Segoe UI" w:cs="Segoe UI"/>
          <w:bCs/>
          <w:sz w:val="22"/>
        </w:rPr>
        <w:t xml:space="preserve"> je právnickou osobou, z</w:t>
      </w:r>
      <w:r w:rsidRPr="00056C77">
        <w:rPr>
          <w:rFonts w:ascii="Segoe UI" w:hAnsi="Segoe UI" w:cs="Segoe UI"/>
          <w:bCs/>
          <w:sz w:val="22"/>
        </w:rPr>
        <w:t xml:space="preserve">adavateli předloží údaje a doklady ve vztahu ke skutečnému majiteli dle § 122 odst. 5 ZZVZ, pokud tyto údaje </w:t>
      </w:r>
      <w:r w:rsidR="00883303">
        <w:rPr>
          <w:rFonts w:ascii="Segoe UI" w:hAnsi="Segoe UI" w:cs="Segoe UI"/>
          <w:bCs/>
          <w:sz w:val="22"/>
        </w:rPr>
        <w:t>z</w:t>
      </w:r>
      <w:r w:rsidRPr="00056C77">
        <w:rPr>
          <w:rFonts w:ascii="Segoe UI" w:hAnsi="Segoe UI" w:cs="Segoe UI"/>
          <w:bCs/>
          <w:sz w:val="22"/>
        </w:rPr>
        <w:t>adavatel nezíská z</w:t>
      </w:r>
      <w:r w:rsidR="00151922">
        <w:rPr>
          <w:rFonts w:ascii="Segoe UI" w:hAnsi="Segoe UI" w:cs="Segoe UI"/>
          <w:bCs/>
          <w:sz w:val="22"/>
        </w:rPr>
        <w:t> evidence údajů o skutečných majitelích</w:t>
      </w:r>
      <w:r w:rsidRPr="00056C77">
        <w:rPr>
          <w:rFonts w:ascii="Segoe UI" w:hAnsi="Segoe UI" w:cs="Segoe UI"/>
          <w:bCs/>
          <w:sz w:val="22"/>
        </w:rPr>
        <w:t xml:space="preserve"> </w:t>
      </w:r>
      <w:r w:rsidR="00056C77" w:rsidRPr="00056C77">
        <w:rPr>
          <w:rFonts w:ascii="Segoe UI" w:hAnsi="Segoe UI" w:cs="Segoe UI"/>
          <w:bCs/>
          <w:sz w:val="22"/>
        </w:rPr>
        <w:t>ve smyslu</w:t>
      </w:r>
      <w:r w:rsidRPr="00056C77">
        <w:rPr>
          <w:rFonts w:ascii="Segoe UI" w:hAnsi="Segoe UI" w:cs="Segoe UI"/>
          <w:bCs/>
          <w:sz w:val="22"/>
        </w:rPr>
        <w:t xml:space="preserve"> </w:t>
      </w:r>
      <w:r w:rsidRPr="00056C77">
        <w:rPr>
          <w:rFonts w:ascii="Segoe UI" w:hAnsi="Segoe UI" w:cs="Segoe UI"/>
          <w:sz w:val="22"/>
        </w:rPr>
        <w:t xml:space="preserve">zákona č. 253/2008 Sb., </w:t>
      </w:r>
      <w:r w:rsidR="005A2C1C">
        <w:rPr>
          <w:rFonts w:ascii="Segoe UI" w:hAnsi="Segoe UI" w:cs="Segoe UI"/>
          <w:sz w:val="22"/>
        </w:rPr>
        <w:t>o </w:t>
      </w:r>
      <w:r w:rsidRPr="00056C77">
        <w:rPr>
          <w:rFonts w:ascii="Segoe UI" w:hAnsi="Segoe UI" w:cs="Segoe UI"/>
          <w:sz w:val="22"/>
        </w:rPr>
        <w:t>některých opatřeních proti legalizaci výnosů z trestné činnosti a financování terorismu, ve znění pozdějších předpisů.</w:t>
      </w:r>
    </w:p>
    <w:p w14:paraId="3FD0ECFC" w14:textId="31E9591F" w:rsidR="009214BA" w:rsidRPr="00883303" w:rsidRDefault="009214BA" w:rsidP="009214B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709"/>
        <w:jc w:val="both"/>
        <w:rPr>
          <w:rFonts w:ascii="Segoe UI" w:hAnsi="Segoe UI" w:cs="Segoe UI"/>
          <w:sz w:val="22"/>
        </w:rPr>
      </w:pPr>
      <w:r w:rsidRPr="00883303">
        <w:rPr>
          <w:rFonts w:ascii="Segoe UI" w:hAnsi="Segoe UI" w:cs="Segoe UI"/>
          <w:sz w:val="22"/>
        </w:rPr>
        <w:t xml:space="preserve">Vybraný dodavatel před podpisem smlouvy v souladu s § 104 písm. e) ZZVZ předloží zadavateli </w:t>
      </w:r>
      <w:bookmarkStart w:id="129" w:name="_Ref372629098"/>
      <w:r w:rsidRPr="00883303">
        <w:rPr>
          <w:rFonts w:ascii="Segoe UI" w:hAnsi="Segoe UI" w:cs="Segoe UI"/>
          <w:sz w:val="22"/>
        </w:rPr>
        <w:t xml:space="preserve">pojistnou smlouvu nebo doklad potvrzující uzavření takové smlouvy v minimálním rozsahu vymezeném v odst. </w:t>
      </w:r>
      <w:r w:rsidR="007D302D" w:rsidRPr="00883303">
        <w:rPr>
          <w:rFonts w:ascii="Segoe UI" w:hAnsi="Segoe UI" w:cs="Segoe UI"/>
          <w:sz w:val="22"/>
        </w:rPr>
        <w:t>12.2</w:t>
      </w:r>
      <w:r w:rsidRPr="00883303">
        <w:rPr>
          <w:rFonts w:ascii="Segoe UI" w:hAnsi="Segoe UI" w:cs="Segoe UI"/>
          <w:sz w:val="22"/>
        </w:rPr>
        <w:t xml:space="preserve"> Závazného návrhu smlouvy</w:t>
      </w:r>
      <w:bookmarkEnd w:id="129"/>
      <w:r w:rsidRPr="00883303">
        <w:rPr>
          <w:rFonts w:ascii="Segoe UI" w:hAnsi="Segoe UI" w:cs="Segoe UI"/>
          <w:sz w:val="22"/>
        </w:rPr>
        <w:t>.</w:t>
      </w:r>
    </w:p>
    <w:p w14:paraId="4D2067C6" w14:textId="681846D2" w:rsidR="009214BA" w:rsidRPr="00883303" w:rsidRDefault="009214BA" w:rsidP="009214BA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3" w:hanging="709"/>
        <w:jc w:val="both"/>
        <w:rPr>
          <w:rFonts w:ascii="Segoe UI" w:hAnsi="Segoe UI" w:cs="Segoe UI"/>
          <w:sz w:val="22"/>
        </w:rPr>
      </w:pPr>
      <w:r w:rsidRPr="00883303">
        <w:rPr>
          <w:rFonts w:ascii="Segoe UI" w:hAnsi="Segoe UI" w:cs="Segoe UI"/>
          <w:sz w:val="22"/>
        </w:rPr>
        <w:t xml:space="preserve">Vybraný dodavatel před podpisem smlouvy v souladu s § 104 písm. e) ZZVZ předloží zadavateli bankovní záruku v minimálním rozsahu vymezeném v odst. </w:t>
      </w:r>
      <w:r w:rsidR="007D302D" w:rsidRPr="00883303">
        <w:rPr>
          <w:rFonts w:ascii="Segoe UI" w:hAnsi="Segoe UI" w:cs="Segoe UI"/>
          <w:sz w:val="22"/>
        </w:rPr>
        <w:t>12.3</w:t>
      </w:r>
      <w:r w:rsidRPr="00883303">
        <w:rPr>
          <w:rFonts w:ascii="Segoe UI" w:hAnsi="Segoe UI" w:cs="Segoe UI"/>
          <w:sz w:val="22"/>
        </w:rPr>
        <w:t xml:space="preserve"> Závazného návrhu smlouvy.</w:t>
      </w:r>
    </w:p>
    <w:p w14:paraId="6F39E3CE" w14:textId="77777777" w:rsidR="00D840DA" w:rsidRPr="006F253F" w:rsidRDefault="00D840DA" w:rsidP="00012DCD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30" w:name="_Toc519841017"/>
      <w:bookmarkEnd w:id="115"/>
      <w:bookmarkEnd w:id="116"/>
      <w:r>
        <w:rPr>
          <w:rFonts w:ascii="Segoe UI" w:hAnsi="Segoe UI" w:cs="Segoe UI"/>
          <w:b/>
          <w:sz w:val="22"/>
          <w:u w:val="single"/>
        </w:rPr>
        <w:t>Minimální technické podmínky</w:t>
      </w:r>
      <w:bookmarkEnd w:id="130"/>
    </w:p>
    <w:p w14:paraId="1AE53D9D" w14:textId="77777777" w:rsidR="008D74EF" w:rsidRDefault="00D840DA" w:rsidP="00680A71">
      <w:pPr>
        <w:pStyle w:val="Nadpis2"/>
        <w:keepNext w:val="0"/>
        <w:spacing w:before="120"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680A71">
        <w:rPr>
          <w:rFonts w:ascii="Segoe UI" w:hAnsi="Segoe UI" w:cs="Segoe UI"/>
          <w:sz w:val="22"/>
        </w:rPr>
        <w:t>Zadavatel dle § 61 odst. 4 ZZVZ vymez</w:t>
      </w:r>
      <w:r w:rsidR="00BB0AFF" w:rsidRPr="00680A71">
        <w:rPr>
          <w:rFonts w:ascii="Segoe UI" w:hAnsi="Segoe UI" w:cs="Segoe UI"/>
          <w:sz w:val="22"/>
        </w:rPr>
        <w:t>uje následovně požadavky, které představují minimální technické podmínky:</w:t>
      </w:r>
      <w:r w:rsidR="008D74EF">
        <w:rPr>
          <w:rFonts w:ascii="Segoe UI" w:hAnsi="Segoe UI" w:cs="Segoe UI"/>
          <w:sz w:val="22"/>
        </w:rPr>
        <w:t xml:space="preserve"> </w:t>
      </w:r>
    </w:p>
    <w:p w14:paraId="6779798A" w14:textId="571AE827" w:rsidR="00310058" w:rsidRPr="000F16FE" w:rsidRDefault="00310058" w:rsidP="003149CA">
      <w:pPr>
        <w:pStyle w:val="Nadpis2"/>
        <w:keepNext w:val="0"/>
        <w:numPr>
          <w:ilvl w:val="0"/>
          <w:numId w:val="16"/>
        </w:numPr>
        <w:spacing w:before="120" w:after="120" w:line="276" w:lineRule="auto"/>
        <w:ind w:left="1418" w:hanging="567"/>
        <w:jc w:val="both"/>
        <w:rPr>
          <w:rFonts w:ascii="Segoe UI" w:hAnsi="Segoe UI" w:cs="Segoe UI"/>
          <w:sz w:val="22"/>
        </w:rPr>
      </w:pPr>
      <w:r w:rsidRPr="000F16FE">
        <w:rPr>
          <w:rFonts w:ascii="Segoe UI" w:hAnsi="Segoe UI" w:cs="Segoe UI"/>
          <w:sz w:val="22"/>
        </w:rPr>
        <w:t>minimální</w:t>
      </w:r>
      <w:r w:rsidR="00B14757">
        <w:rPr>
          <w:rFonts w:ascii="Segoe UI" w:hAnsi="Segoe UI" w:cs="Segoe UI"/>
          <w:sz w:val="22"/>
        </w:rPr>
        <w:t>mi</w:t>
      </w:r>
      <w:r w:rsidRPr="000F16FE">
        <w:rPr>
          <w:rFonts w:ascii="Segoe UI" w:hAnsi="Segoe UI" w:cs="Segoe UI"/>
          <w:sz w:val="22"/>
        </w:rPr>
        <w:t xml:space="preserve"> technick</w:t>
      </w:r>
      <w:r w:rsidR="00B14757">
        <w:rPr>
          <w:rFonts w:ascii="Segoe UI" w:hAnsi="Segoe UI" w:cs="Segoe UI"/>
          <w:sz w:val="22"/>
        </w:rPr>
        <w:t>ými</w:t>
      </w:r>
      <w:r w:rsidRPr="000F16FE">
        <w:rPr>
          <w:rFonts w:ascii="Segoe UI" w:hAnsi="Segoe UI" w:cs="Segoe UI"/>
          <w:sz w:val="22"/>
        </w:rPr>
        <w:t xml:space="preserve"> podmínk</w:t>
      </w:r>
      <w:r w:rsidR="00B14757">
        <w:rPr>
          <w:rFonts w:ascii="Segoe UI" w:hAnsi="Segoe UI" w:cs="Segoe UI"/>
          <w:sz w:val="22"/>
        </w:rPr>
        <w:t>ami</w:t>
      </w:r>
      <w:r w:rsidRPr="000F16FE">
        <w:rPr>
          <w:rFonts w:ascii="Segoe UI" w:hAnsi="Segoe UI" w:cs="Segoe UI"/>
          <w:sz w:val="22"/>
        </w:rPr>
        <w:t xml:space="preserve"> j</w:t>
      </w:r>
      <w:r w:rsidR="00B14757">
        <w:rPr>
          <w:rFonts w:ascii="Segoe UI" w:hAnsi="Segoe UI" w:cs="Segoe UI"/>
          <w:sz w:val="22"/>
        </w:rPr>
        <w:t>sou</w:t>
      </w:r>
      <w:r w:rsidRPr="000F16FE">
        <w:rPr>
          <w:rFonts w:ascii="Segoe UI" w:hAnsi="Segoe UI" w:cs="Segoe UI"/>
          <w:sz w:val="22"/>
        </w:rPr>
        <w:t xml:space="preserve"> požadav</w:t>
      </w:r>
      <w:r w:rsidR="00B14757">
        <w:rPr>
          <w:rFonts w:ascii="Segoe UI" w:hAnsi="Segoe UI" w:cs="Segoe UI"/>
          <w:sz w:val="22"/>
        </w:rPr>
        <w:t>ky</w:t>
      </w:r>
      <w:r w:rsidRPr="000F16FE">
        <w:rPr>
          <w:rFonts w:ascii="Segoe UI" w:hAnsi="Segoe UI" w:cs="Segoe UI"/>
          <w:sz w:val="22"/>
        </w:rPr>
        <w:t xml:space="preserve"> zadavatele </w:t>
      </w:r>
      <w:r w:rsidR="00B14757" w:rsidRPr="0096519A">
        <w:rPr>
          <w:rFonts w:ascii="Segoe UI" w:hAnsi="Segoe UI" w:cs="Segoe UI"/>
          <w:sz w:val="22"/>
        </w:rPr>
        <w:t xml:space="preserve">vymezené v příloze č. </w:t>
      </w:r>
      <w:r w:rsidR="00B14757">
        <w:rPr>
          <w:rFonts w:ascii="Segoe UI" w:hAnsi="Segoe UI" w:cs="Segoe UI"/>
          <w:sz w:val="22"/>
        </w:rPr>
        <w:t>6</w:t>
      </w:r>
      <w:r w:rsidR="00B14757" w:rsidRPr="0096519A">
        <w:rPr>
          <w:rFonts w:ascii="Segoe UI" w:hAnsi="Segoe UI" w:cs="Segoe UI"/>
          <w:sz w:val="22"/>
        </w:rPr>
        <w:t xml:space="preserve"> zadávací dokumentace.</w:t>
      </w:r>
    </w:p>
    <w:p w14:paraId="3A38843E" w14:textId="77777777" w:rsidR="00680A71" w:rsidRDefault="00FF49B3" w:rsidP="00680A71">
      <w:pPr>
        <w:pStyle w:val="Nadpis2"/>
        <w:keepNext w:val="0"/>
        <w:spacing w:before="120" w:after="120" w:line="276" w:lineRule="auto"/>
        <w:ind w:left="426"/>
        <w:jc w:val="both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Minimální technické podmínky</w:t>
      </w:r>
      <w:r w:rsidR="00EE3E6E">
        <w:rPr>
          <w:rFonts w:ascii="Segoe UI" w:hAnsi="Segoe UI" w:cs="Segoe UI"/>
          <w:sz w:val="22"/>
        </w:rPr>
        <w:t xml:space="preserve"> </w:t>
      </w:r>
      <w:r w:rsidR="00680A71" w:rsidRPr="00680A71">
        <w:rPr>
          <w:rFonts w:ascii="Segoe UI" w:hAnsi="Segoe UI" w:cs="Segoe UI"/>
          <w:sz w:val="22"/>
        </w:rPr>
        <w:t xml:space="preserve">nebude zadavatel </w:t>
      </w:r>
      <w:r w:rsidR="00EE3E6E" w:rsidRPr="00680A71">
        <w:rPr>
          <w:rFonts w:ascii="Segoe UI" w:hAnsi="Segoe UI" w:cs="Segoe UI"/>
          <w:sz w:val="22"/>
        </w:rPr>
        <w:t xml:space="preserve">ve smyslu § 61 odst. 10 ZZVZ </w:t>
      </w:r>
      <w:r w:rsidR="00680A71" w:rsidRPr="00680A71">
        <w:rPr>
          <w:rFonts w:ascii="Segoe UI" w:hAnsi="Segoe UI" w:cs="Segoe UI"/>
          <w:sz w:val="22"/>
        </w:rPr>
        <w:t>měnit</w:t>
      </w:r>
      <w:r w:rsidR="00EE3E6E">
        <w:rPr>
          <w:rFonts w:ascii="Segoe UI" w:hAnsi="Segoe UI" w:cs="Segoe UI"/>
          <w:sz w:val="22"/>
        </w:rPr>
        <w:t xml:space="preserve"> či doplňovat</w:t>
      </w:r>
      <w:r>
        <w:rPr>
          <w:rFonts w:ascii="Segoe UI" w:hAnsi="Segoe UI" w:cs="Segoe UI"/>
          <w:sz w:val="22"/>
        </w:rPr>
        <w:t>.</w:t>
      </w:r>
    </w:p>
    <w:p w14:paraId="25360196" w14:textId="77777777" w:rsidR="00E5389B" w:rsidRPr="006F253F" w:rsidRDefault="00E5389B" w:rsidP="00012DCD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31" w:name="_Toc519841018"/>
      <w:r>
        <w:rPr>
          <w:rFonts w:ascii="Segoe UI" w:hAnsi="Segoe UI" w:cs="Segoe UI"/>
          <w:b/>
          <w:sz w:val="22"/>
          <w:u w:val="single"/>
        </w:rPr>
        <w:t>Jednání o předběžných nabídkách</w:t>
      </w:r>
      <w:bookmarkEnd w:id="131"/>
    </w:p>
    <w:p w14:paraId="23E7A0C6" w14:textId="135ECD2E" w:rsidR="00E5389B" w:rsidRPr="00D143F6" w:rsidRDefault="00E5389B" w:rsidP="00D143F6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 w:rsidRPr="00D143F6">
        <w:rPr>
          <w:rFonts w:ascii="Segoe UI" w:hAnsi="Segoe UI" w:cs="Segoe UI"/>
        </w:rPr>
        <w:t xml:space="preserve">Zadavatel bude jednat s účastníky zadávacího řízení o předběžných nabídkách s cílem zlepšit předběžné nabídky ve prospěch zadavatele. </w:t>
      </w:r>
      <w:r w:rsidRPr="00883303">
        <w:rPr>
          <w:rFonts w:ascii="Segoe UI" w:hAnsi="Segoe UI" w:cs="Segoe UI"/>
          <w:b/>
        </w:rPr>
        <w:t>Předmětem jednání mohou být jakékoliv podmínky plně</w:t>
      </w:r>
      <w:r w:rsidR="00D52B2C" w:rsidRPr="00883303">
        <w:rPr>
          <w:rFonts w:ascii="Segoe UI" w:hAnsi="Segoe UI" w:cs="Segoe UI"/>
          <w:b/>
        </w:rPr>
        <w:t>ní obsažené v předběžné nabídce.</w:t>
      </w:r>
      <w:r w:rsidR="00883303">
        <w:rPr>
          <w:rFonts w:ascii="Segoe UI" w:hAnsi="Segoe UI" w:cs="Segoe UI"/>
          <w:b/>
        </w:rPr>
        <w:t xml:space="preserve"> Zadavatel může také jednat o zadávacích podmínkách veřejné zakázky, které nepředstavují minimální technické podmínky dle čl. 14 zadávací dokumentace.</w:t>
      </w:r>
    </w:p>
    <w:p w14:paraId="080F9823" w14:textId="77777777" w:rsidR="00E5389B" w:rsidRDefault="00D143F6" w:rsidP="008B05A1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Pravidla pro jednání o předběžných nabídkách včetně způsobu ukončení jednání zadavatel podrobně vymezí ve V</w:t>
      </w:r>
      <w:r w:rsidR="00E5389B" w:rsidRPr="00D143F6">
        <w:rPr>
          <w:rFonts w:ascii="Segoe UI" w:hAnsi="Segoe UI" w:cs="Segoe UI"/>
        </w:rPr>
        <w:t xml:space="preserve">ýzvě k podání předběžných </w:t>
      </w:r>
      <w:r>
        <w:rPr>
          <w:rFonts w:ascii="Segoe UI" w:hAnsi="Segoe UI" w:cs="Segoe UI"/>
        </w:rPr>
        <w:t>nabídek</w:t>
      </w:r>
      <w:r w:rsidR="00AC52A3">
        <w:rPr>
          <w:rFonts w:ascii="Segoe UI" w:hAnsi="Segoe UI" w:cs="Segoe UI"/>
        </w:rPr>
        <w:t>.</w:t>
      </w:r>
    </w:p>
    <w:p w14:paraId="594C1FC6" w14:textId="77777777" w:rsidR="004F2FD8" w:rsidRDefault="004F2FD8" w:rsidP="008B05A1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Výsledek jednání o předběžné nabídce závazně schválený oběma stranami jednání (zadavatelem i účastníkem zadávacího řízení) bude závazný pro podání nabídky.</w:t>
      </w:r>
    </w:p>
    <w:p w14:paraId="586BDD73" w14:textId="77777777" w:rsidR="006E4665" w:rsidRPr="006F253F" w:rsidRDefault="006E4665" w:rsidP="006E4665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32" w:name="_Toc519841019"/>
      <w:r>
        <w:rPr>
          <w:rFonts w:ascii="Segoe UI" w:hAnsi="Segoe UI" w:cs="Segoe UI"/>
          <w:b/>
          <w:sz w:val="22"/>
          <w:u w:val="single"/>
        </w:rPr>
        <w:t>Jistota</w:t>
      </w:r>
      <w:bookmarkEnd w:id="132"/>
    </w:p>
    <w:p w14:paraId="3D1B5B8B" w14:textId="77777777" w:rsidR="006E4665" w:rsidRPr="006F253F" w:rsidRDefault="006E4665" w:rsidP="006E4665">
      <w:pPr>
        <w:pStyle w:val="Nadpis2"/>
        <w:keepNext w:val="0"/>
        <w:numPr>
          <w:ilvl w:val="1"/>
          <w:numId w:val="1"/>
        </w:numPr>
        <w:spacing w:before="120" w:after="200" w:line="276" w:lineRule="auto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Poskytnutí jistoty</w:t>
      </w:r>
    </w:p>
    <w:p w14:paraId="5D93CA5F" w14:textId="12B06C07" w:rsidR="006E4665" w:rsidRPr="00346872" w:rsidRDefault="006E4665" w:rsidP="00346872">
      <w:pPr>
        <w:pStyle w:val="Styl5"/>
        <w:ind w:left="426"/>
      </w:pPr>
      <w:r w:rsidRPr="00346872">
        <w:t xml:space="preserve">Zadavatel v souladu s § 41 ZZVZ požaduje, aby účastník zadávacího řízení k zajištění plnění svých povinností vyplývajících z účasti v zadávacím řízení, poskytl jistotu ve výši </w:t>
      </w:r>
      <w:r w:rsidR="00B510A7" w:rsidRPr="00B510A7">
        <w:rPr>
          <w:b/>
        </w:rPr>
        <w:t>1 000 000,-</w:t>
      </w:r>
      <w:r w:rsidRPr="00346872">
        <w:rPr>
          <w:b/>
        </w:rPr>
        <w:t xml:space="preserve"> Kč</w:t>
      </w:r>
      <w:r w:rsidRPr="00346872">
        <w:t xml:space="preserve">. </w:t>
      </w:r>
    </w:p>
    <w:p w14:paraId="09C7876A" w14:textId="77777777" w:rsidR="00346872" w:rsidRPr="00346872" w:rsidRDefault="006E4665" w:rsidP="00346872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 w:rsidRPr="00346872">
        <w:rPr>
          <w:rFonts w:ascii="Segoe UI" w:hAnsi="Segoe UI" w:cs="Segoe UI"/>
        </w:rPr>
        <w:t>Jistotu poskytne účastník zadávacího řízení formou:</w:t>
      </w:r>
    </w:p>
    <w:p w14:paraId="46A2AC5F" w14:textId="77777777" w:rsidR="00346872" w:rsidRPr="00346872" w:rsidRDefault="006E4665" w:rsidP="003149CA">
      <w:pPr>
        <w:numPr>
          <w:ilvl w:val="0"/>
          <w:numId w:val="2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346872">
        <w:rPr>
          <w:rFonts w:ascii="Segoe UI" w:hAnsi="Segoe UI" w:cs="Segoe UI"/>
          <w:lang w:val="x-none"/>
        </w:rPr>
        <w:t>složení peněžní částky na účet zadavatele (dále jen "</w:t>
      </w:r>
      <w:r w:rsidRPr="00883303">
        <w:rPr>
          <w:rFonts w:ascii="Segoe UI" w:hAnsi="Segoe UI" w:cs="Segoe UI"/>
          <w:b/>
          <w:i/>
          <w:lang w:val="x-none"/>
        </w:rPr>
        <w:t>peněžní jistota</w:t>
      </w:r>
      <w:r w:rsidRPr="00346872">
        <w:rPr>
          <w:rFonts w:ascii="Segoe UI" w:hAnsi="Segoe UI" w:cs="Segoe UI"/>
          <w:lang w:val="x-none"/>
        </w:rPr>
        <w:t>"),</w:t>
      </w:r>
    </w:p>
    <w:p w14:paraId="69BBA18F" w14:textId="77777777" w:rsidR="00346872" w:rsidRPr="00346872" w:rsidRDefault="006E4665" w:rsidP="003149CA">
      <w:pPr>
        <w:numPr>
          <w:ilvl w:val="0"/>
          <w:numId w:val="2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346872">
        <w:rPr>
          <w:rFonts w:ascii="Segoe UI" w:hAnsi="Segoe UI" w:cs="Segoe UI"/>
          <w:lang w:val="x-none"/>
        </w:rPr>
        <w:t>neodvolatelné a nepodmíněné bankovní záruky ve prospěch zadavatele, nebo</w:t>
      </w:r>
    </w:p>
    <w:p w14:paraId="5E31DE1D" w14:textId="77777777" w:rsidR="006E4665" w:rsidRPr="00346872" w:rsidRDefault="006E4665" w:rsidP="003149CA">
      <w:pPr>
        <w:numPr>
          <w:ilvl w:val="0"/>
          <w:numId w:val="2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346872">
        <w:rPr>
          <w:rFonts w:ascii="Segoe UI" w:hAnsi="Segoe UI" w:cs="Segoe UI"/>
          <w:lang w:val="x-none"/>
        </w:rPr>
        <w:t>pojištění záruky ve prospěch zadavatele.</w:t>
      </w:r>
    </w:p>
    <w:p w14:paraId="3A22DF58" w14:textId="77777777" w:rsidR="006E4665" w:rsidRDefault="006E4665" w:rsidP="00346872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 w:rsidRPr="00346872">
        <w:rPr>
          <w:rFonts w:ascii="Segoe UI" w:hAnsi="Segoe UI" w:cs="Segoe UI"/>
        </w:rPr>
        <w:t>Je-li jistota poskytnuta formou bankovní záruky nebo pojištění záruky, je účastník zadávacího řízení povinen zajistit její platnost po celou dobu trvání zadávací lhůty.</w:t>
      </w:r>
    </w:p>
    <w:p w14:paraId="66DF0084" w14:textId="77777777" w:rsidR="00BB3604" w:rsidRPr="00346872" w:rsidRDefault="00BB3604" w:rsidP="00346872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Jistotu je účastník zadávacího řízení povinen složit až s podání</w:t>
      </w:r>
      <w:r w:rsidR="00D93A7E">
        <w:rPr>
          <w:rFonts w:ascii="Segoe UI" w:hAnsi="Segoe UI" w:cs="Segoe UI"/>
        </w:rPr>
        <w:t>m</w:t>
      </w:r>
      <w:r>
        <w:rPr>
          <w:rFonts w:ascii="Segoe UI" w:hAnsi="Segoe UI" w:cs="Segoe UI"/>
        </w:rPr>
        <w:t xml:space="preserve"> nabídky (ve lhůtě pro podání nabídky), nikoliv s podáním předběžné nabídky nebo žádosti o účast.</w:t>
      </w:r>
    </w:p>
    <w:p w14:paraId="1423C815" w14:textId="77777777" w:rsidR="006E4665" w:rsidRPr="006F253F" w:rsidRDefault="006E4665" w:rsidP="00346872">
      <w:pPr>
        <w:pStyle w:val="Nadpis2"/>
        <w:keepNext w:val="0"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Peněžitá jistota</w:t>
      </w:r>
    </w:p>
    <w:p w14:paraId="3BBF9855" w14:textId="77777777" w:rsidR="006E4665" w:rsidRPr="00346872" w:rsidRDefault="006E4665" w:rsidP="00BB3604">
      <w:pPr>
        <w:pStyle w:val="Styl5"/>
        <w:ind w:left="426"/>
        <w:rPr>
          <w:rFonts w:cs="Palatino Linotype"/>
        </w:rPr>
      </w:pPr>
      <w:r w:rsidRPr="006E4665">
        <w:t xml:space="preserve">V případě poskytnutí jistoty formou složení </w:t>
      </w:r>
      <w:r w:rsidRPr="00346872">
        <w:t>peněžní částky platí níže uvedené údaje:</w:t>
      </w:r>
    </w:p>
    <w:p w14:paraId="30A959B3" w14:textId="77777777" w:rsidR="007D2F42" w:rsidRDefault="007D2F42" w:rsidP="007D2F42">
      <w:pPr>
        <w:pStyle w:val="Styl5"/>
        <w:numPr>
          <w:ilvl w:val="0"/>
          <w:numId w:val="20"/>
        </w:numPr>
      </w:pPr>
      <w:r>
        <w:t xml:space="preserve">číslo účtu: </w:t>
      </w:r>
      <w:r>
        <w:tab/>
      </w:r>
      <w:r>
        <w:tab/>
      </w:r>
      <w:r>
        <w:rPr>
          <w:lang w:eastAsia="ar-SA"/>
        </w:rPr>
        <w:t>78-9026160257</w:t>
      </w:r>
    </w:p>
    <w:p w14:paraId="6BE2EB16" w14:textId="77777777" w:rsidR="007D2F42" w:rsidRDefault="007D2F42" w:rsidP="007D2F42">
      <w:pPr>
        <w:pStyle w:val="Styl5"/>
        <w:numPr>
          <w:ilvl w:val="0"/>
          <w:numId w:val="20"/>
        </w:numPr>
      </w:pPr>
      <w:r>
        <w:t>kód banky:</w:t>
      </w:r>
      <w:r>
        <w:tab/>
      </w:r>
      <w:r>
        <w:tab/>
      </w:r>
      <w:r>
        <w:rPr>
          <w:lang w:eastAsia="ar-SA"/>
        </w:rPr>
        <w:t>0100</w:t>
      </w:r>
    </w:p>
    <w:p w14:paraId="7B619AA2" w14:textId="77777777" w:rsidR="007D2F42" w:rsidRDefault="007D2F42" w:rsidP="007D2F42">
      <w:pPr>
        <w:pStyle w:val="Styl5"/>
        <w:numPr>
          <w:ilvl w:val="0"/>
          <w:numId w:val="20"/>
        </w:numPr>
      </w:pPr>
      <w:r>
        <w:rPr>
          <w:lang w:eastAsia="ar-SA"/>
        </w:rPr>
        <w:t>IBAN:</w:t>
      </w:r>
      <w:r>
        <w:rPr>
          <w:lang w:eastAsia="ar-SA"/>
        </w:rPr>
        <w:tab/>
      </w:r>
      <w:r>
        <w:rPr>
          <w:lang w:eastAsia="ar-SA"/>
        </w:rPr>
        <w:tab/>
      </w:r>
      <w:r>
        <w:rPr>
          <w:lang w:eastAsia="ar-SA"/>
        </w:rPr>
        <w:tab/>
        <w:t>CZ9601000000789026160257</w:t>
      </w:r>
    </w:p>
    <w:p w14:paraId="6A762B91" w14:textId="77777777" w:rsidR="007D2F42" w:rsidRDefault="007D2F42" w:rsidP="007D2F42">
      <w:pPr>
        <w:pStyle w:val="Styl5"/>
        <w:numPr>
          <w:ilvl w:val="0"/>
          <w:numId w:val="20"/>
        </w:numPr>
      </w:pPr>
      <w:r>
        <w:t xml:space="preserve">variabilní symbol: </w:t>
      </w:r>
      <w:r>
        <w:tab/>
        <w:t>IČO dodavatele</w:t>
      </w:r>
    </w:p>
    <w:p w14:paraId="5272371C" w14:textId="77777777" w:rsidR="007D2F42" w:rsidRDefault="007D2F42" w:rsidP="007D2F42">
      <w:pPr>
        <w:pStyle w:val="Styl5"/>
        <w:numPr>
          <w:ilvl w:val="0"/>
          <w:numId w:val="20"/>
        </w:numPr>
      </w:pPr>
      <w:r>
        <w:t xml:space="preserve">specifický symbol: </w:t>
      </w:r>
      <w:r>
        <w:tab/>
        <w:t>neuvádí se</w:t>
      </w:r>
    </w:p>
    <w:p w14:paraId="17A55400" w14:textId="641D6A78" w:rsidR="006E4665" w:rsidRPr="00FB2322" w:rsidRDefault="007D2F42" w:rsidP="00BB3604">
      <w:pPr>
        <w:pStyle w:val="Styl5"/>
        <w:ind w:left="426"/>
      </w:pPr>
      <w:r w:rsidRPr="006E4665" w:rsidDel="007D2F42">
        <w:t xml:space="preserve"> </w:t>
      </w:r>
      <w:r w:rsidR="006E4665" w:rsidRPr="006E4665">
        <w:t xml:space="preserve">Jistota poskytnutá formou peněžní částky musí být na účet zadavatele připsána nejpozději v okamžiku skončení lhůty pro podání nabídek. Účastník zadávacího řízení poskytne spolu s nabídkou </w:t>
      </w:r>
      <w:r w:rsidR="00346872">
        <w:t xml:space="preserve">sdělení údajů o provedené platbě zadavateli. </w:t>
      </w:r>
      <w:r w:rsidR="00BB3604">
        <w:t>Zadavatel doporučuje, aby účastník zadávacího řízení</w:t>
      </w:r>
      <w:r w:rsidR="006E4665" w:rsidRPr="006E4665">
        <w:t xml:space="preserve"> v nabídce </w:t>
      </w:r>
      <w:r w:rsidR="006E4665" w:rsidRPr="00BB3604">
        <w:t>uved</w:t>
      </w:r>
      <w:r w:rsidR="00BB3604">
        <w:t>l</w:t>
      </w:r>
      <w:r w:rsidR="006E4665" w:rsidRPr="00BB3604">
        <w:t xml:space="preserve"> platební symboly pro vrácení peněžní jistoty, tj. číslo účtu, na který mu má být jistota v ZZVZ stanovených případech vrácena, název banky, adresa pobočky a variabilní symbol.</w:t>
      </w:r>
    </w:p>
    <w:p w14:paraId="3C9443C4" w14:textId="77777777" w:rsidR="006E4665" w:rsidRPr="006F253F" w:rsidRDefault="00346872" w:rsidP="00BB3604">
      <w:pPr>
        <w:pStyle w:val="Nadpis2"/>
        <w:keepNext w:val="0"/>
        <w:numPr>
          <w:ilvl w:val="1"/>
          <w:numId w:val="1"/>
        </w:numPr>
        <w:spacing w:before="240" w:after="200" w:line="276" w:lineRule="auto"/>
        <w:ind w:left="998" w:hanging="431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Bankovní záruka</w:t>
      </w:r>
    </w:p>
    <w:p w14:paraId="1EF87FC9" w14:textId="77777777" w:rsidR="00346872" w:rsidRPr="00346872" w:rsidRDefault="00346872" w:rsidP="00BB3604">
      <w:pPr>
        <w:pStyle w:val="Styl5"/>
        <w:ind w:left="425"/>
        <w:rPr>
          <w:rFonts w:cs="Palatino Linotype"/>
        </w:rPr>
      </w:pPr>
      <w:r w:rsidRPr="00346872">
        <w:rPr>
          <w:rFonts w:cs="Palatino Linotype"/>
        </w:rPr>
        <w:t xml:space="preserve">Podmínky poskytnutí jistoty formou bankovní záruky ve prospěch zadavatele jsou podrobně vymezeny v § 41 ZZVZ. </w:t>
      </w:r>
    </w:p>
    <w:p w14:paraId="3E4B03BB" w14:textId="77777777" w:rsidR="00346872" w:rsidRPr="00346872" w:rsidRDefault="00346872" w:rsidP="00BB3604">
      <w:pPr>
        <w:pStyle w:val="Styl5"/>
        <w:ind w:left="425"/>
        <w:rPr>
          <w:rFonts w:cs="Palatino Linotype"/>
        </w:rPr>
      </w:pPr>
      <w:r w:rsidRPr="00346872">
        <w:rPr>
          <w:rFonts w:cs="Palatino Linotype"/>
        </w:rPr>
        <w:t xml:space="preserve">Zadavatel v této souvislosti dodavatele upozorňuje na skutečnost, že v souladu s § 211 ZZVZ musí veškerá komunikace mezi zadavatelem a dodavateli probíhat </w:t>
      </w:r>
      <w:r w:rsidRPr="00346872">
        <w:rPr>
          <w:rFonts w:cs="Palatino Linotype"/>
          <w:u w:val="single"/>
        </w:rPr>
        <w:t>elektronicky, přičemž tento požadavek ZZVZ se uplatní také na poskytnutí jistoty formou bankovní záruky</w:t>
      </w:r>
      <w:r w:rsidRPr="00346872">
        <w:rPr>
          <w:rFonts w:cs="Palatino Linotype"/>
        </w:rPr>
        <w:t>.</w:t>
      </w:r>
    </w:p>
    <w:p w14:paraId="5EDB023C" w14:textId="77777777" w:rsidR="00346872" w:rsidRPr="00346872" w:rsidRDefault="00346872" w:rsidP="00BB3604">
      <w:pPr>
        <w:pStyle w:val="Styl5"/>
        <w:ind w:left="425"/>
        <w:rPr>
          <w:rFonts w:cs="Palatino Linotype"/>
          <w:u w:val="single"/>
        </w:rPr>
      </w:pPr>
      <w:r w:rsidRPr="00346872">
        <w:rPr>
          <w:rFonts w:cs="Palatino Linotype"/>
          <w:u w:val="single"/>
        </w:rPr>
        <w:t xml:space="preserve">Zadavatel </w:t>
      </w:r>
      <w:r w:rsidR="00BB3604">
        <w:rPr>
          <w:rFonts w:cs="Palatino Linotype"/>
          <w:u w:val="single"/>
        </w:rPr>
        <w:t>doporučuje</w:t>
      </w:r>
      <w:r w:rsidRPr="00346872">
        <w:rPr>
          <w:rFonts w:cs="Palatino Linotype"/>
          <w:u w:val="single"/>
        </w:rPr>
        <w:t>, aby součástí nabídky účastníka zadávacího řízení byl popis způsobu vrácení bankovní záruky v souladu s podmínkami poskytovatele bankovní záruky.</w:t>
      </w:r>
    </w:p>
    <w:p w14:paraId="12F1A7D1" w14:textId="77777777" w:rsidR="00346872" w:rsidRPr="006F253F" w:rsidRDefault="00346872" w:rsidP="00346872">
      <w:pPr>
        <w:pStyle w:val="Nadpis2"/>
        <w:keepNext w:val="0"/>
        <w:numPr>
          <w:ilvl w:val="1"/>
          <w:numId w:val="1"/>
        </w:numPr>
        <w:spacing w:before="120" w:after="200" w:line="276" w:lineRule="auto"/>
        <w:rPr>
          <w:rFonts w:ascii="Segoe UI" w:hAnsi="Segoe UI" w:cs="Segoe UI"/>
          <w:b/>
          <w:sz w:val="22"/>
        </w:rPr>
      </w:pPr>
      <w:r>
        <w:rPr>
          <w:rFonts w:ascii="Segoe UI" w:hAnsi="Segoe UI" w:cs="Segoe UI"/>
          <w:b/>
          <w:sz w:val="22"/>
        </w:rPr>
        <w:t>Pojištění záruky</w:t>
      </w:r>
    </w:p>
    <w:p w14:paraId="5BBFC59B" w14:textId="77777777" w:rsidR="00346872" w:rsidRPr="00346872" w:rsidRDefault="00346872" w:rsidP="00BB3604">
      <w:pPr>
        <w:pStyle w:val="Styl5"/>
        <w:ind w:left="425"/>
        <w:rPr>
          <w:rFonts w:cs="Palatino Linotype"/>
        </w:rPr>
      </w:pPr>
      <w:r w:rsidRPr="00346872">
        <w:rPr>
          <w:rFonts w:cs="Palatino Linotype"/>
        </w:rPr>
        <w:t xml:space="preserve">Podmínky poskytnutí jistoty formou pojištění záruky ve prospěch zadavatele jsou podrobně vymezeny v § 41 ZZVZ. </w:t>
      </w:r>
    </w:p>
    <w:p w14:paraId="670CAC7D" w14:textId="77777777" w:rsidR="00346872" w:rsidRPr="00346872" w:rsidRDefault="00346872" w:rsidP="00BB3604">
      <w:pPr>
        <w:pStyle w:val="Styl5"/>
        <w:ind w:left="425"/>
        <w:rPr>
          <w:rFonts w:cs="Palatino Linotype"/>
        </w:rPr>
      </w:pPr>
      <w:r w:rsidRPr="00346872">
        <w:rPr>
          <w:rFonts w:cs="Palatino Linotype"/>
        </w:rPr>
        <w:t xml:space="preserve">Zadavatel v této souvislosti dodavatele upozorňuje na skutečnost, že v souladu s § 211 ZZVZ musí veškerá komunikace mezi zadavatelem a dodavateli probíhat </w:t>
      </w:r>
      <w:r w:rsidRPr="00346872">
        <w:rPr>
          <w:rFonts w:cs="Palatino Linotype"/>
          <w:u w:val="single"/>
        </w:rPr>
        <w:t>elektronicky, přičemž tento požadavek ZZVZ se uplatní také na poskytnutí jistoty formou pojištění záruky</w:t>
      </w:r>
      <w:r w:rsidRPr="00346872">
        <w:rPr>
          <w:rFonts w:cs="Palatino Linotype"/>
        </w:rPr>
        <w:t>.</w:t>
      </w:r>
    </w:p>
    <w:p w14:paraId="6C4227CD" w14:textId="77777777" w:rsidR="00346872" w:rsidRPr="00346872" w:rsidRDefault="00346872" w:rsidP="00BB3604">
      <w:pPr>
        <w:pStyle w:val="Styl5"/>
        <w:ind w:left="425"/>
        <w:rPr>
          <w:rFonts w:cs="Palatino Linotype"/>
        </w:rPr>
      </w:pPr>
      <w:r w:rsidRPr="00346872">
        <w:rPr>
          <w:rFonts w:cs="Palatino Linotype"/>
          <w:u w:val="single"/>
        </w:rPr>
        <w:t xml:space="preserve">Zadavatel </w:t>
      </w:r>
      <w:r w:rsidR="00BB3604">
        <w:rPr>
          <w:rFonts w:cs="Palatino Linotype"/>
          <w:u w:val="single"/>
        </w:rPr>
        <w:t>doporučuje</w:t>
      </w:r>
      <w:r w:rsidRPr="00346872">
        <w:rPr>
          <w:rFonts w:cs="Palatino Linotype"/>
          <w:u w:val="single"/>
        </w:rPr>
        <w:t>, aby součástí nabídky účastníka zadávacího řízení byl popis způsobu vrácení pojištění záruky v souladu s podmínkami poskytovatele pojištění záruky.</w:t>
      </w:r>
    </w:p>
    <w:p w14:paraId="40FDCEFF" w14:textId="77777777" w:rsidR="00346872" w:rsidRPr="006F253F" w:rsidRDefault="00346872" w:rsidP="00346872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33" w:name="_Toc519841020"/>
      <w:r>
        <w:rPr>
          <w:rFonts w:ascii="Segoe UI" w:hAnsi="Segoe UI" w:cs="Segoe UI"/>
          <w:b/>
          <w:sz w:val="22"/>
          <w:u w:val="single"/>
        </w:rPr>
        <w:t>Zadávací lhůta</w:t>
      </w:r>
      <w:bookmarkEnd w:id="133"/>
    </w:p>
    <w:p w14:paraId="63FAD949" w14:textId="77777777" w:rsidR="00346872" w:rsidRPr="00BB3604" w:rsidRDefault="00346872" w:rsidP="00BB3604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 w:rsidRPr="00BB3604">
        <w:rPr>
          <w:rFonts w:ascii="Segoe UI" w:hAnsi="Segoe UI" w:cs="Segoe UI"/>
          <w:bCs/>
          <w:iCs/>
        </w:rPr>
        <w:t>Délka zadávací lhůty dle § 40 ZZVZ</w:t>
      </w:r>
      <w:r w:rsidR="00BB3604" w:rsidRPr="00BB3604">
        <w:rPr>
          <w:rFonts w:ascii="Segoe UI" w:hAnsi="Segoe UI" w:cs="Segoe UI"/>
          <w:bCs/>
          <w:iCs/>
        </w:rPr>
        <w:t xml:space="preserve"> činí</w:t>
      </w:r>
      <w:r w:rsidRPr="00BB3604">
        <w:rPr>
          <w:rFonts w:ascii="Segoe UI" w:hAnsi="Segoe UI" w:cs="Segoe UI"/>
          <w:iCs/>
        </w:rPr>
        <w:t xml:space="preserve"> </w:t>
      </w:r>
      <w:r w:rsidR="00BB3604" w:rsidRPr="00BB3604">
        <w:rPr>
          <w:rFonts w:ascii="Segoe UI" w:hAnsi="Segoe UI" w:cs="Segoe UI"/>
          <w:iCs/>
        </w:rPr>
        <w:t>150 kalendářních dnů</w:t>
      </w:r>
      <w:r w:rsidRPr="00BB3604">
        <w:rPr>
          <w:rFonts w:ascii="Segoe UI" w:hAnsi="Segoe UI" w:cs="Segoe UI"/>
          <w:iCs/>
        </w:rPr>
        <w:t>.</w:t>
      </w:r>
    </w:p>
    <w:p w14:paraId="296EBEC1" w14:textId="77777777" w:rsidR="001041EC" w:rsidRPr="006F253F" w:rsidRDefault="00840F63" w:rsidP="00346872">
      <w:pPr>
        <w:pStyle w:val="Nadpis1"/>
        <w:numPr>
          <w:ilvl w:val="0"/>
          <w:numId w:val="1"/>
        </w:numPr>
        <w:spacing w:before="360" w:after="240" w:line="276" w:lineRule="auto"/>
        <w:ind w:left="426" w:hanging="426"/>
        <w:jc w:val="left"/>
        <w:rPr>
          <w:rFonts w:ascii="Segoe UI" w:hAnsi="Segoe UI" w:cs="Segoe UI"/>
          <w:b/>
          <w:sz w:val="22"/>
          <w:u w:val="single"/>
        </w:rPr>
      </w:pPr>
      <w:bookmarkStart w:id="134" w:name="_Toc519841021"/>
      <w:r w:rsidRPr="006F253F">
        <w:rPr>
          <w:rFonts w:ascii="Segoe UI" w:hAnsi="Segoe UI" w:cs="Segoe UI"/>
          <w:b/>
          <w:sz w:val="22"/>
          <w:u w:val="single"/>
        </w:rPr>
        <w:t>Výhrady zadavatele</w:t>
      </w:r>
      <w:bookmarkEnd w:id="134"/>
    </w:p>
    <w:p w14:paraId="1898C7E9" w14:textId="77777777" w:rsidR="00293F90" w:rsidRPr="005E1E43" w:rsidRDefault="00293F90" w:rsidP="0034687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573"/>
        <w:jc w:val="both"/>
        <w:rPr>
          <w:rFonts w:ascii="Segoe UI" w:hAnsi="Segoe UI" w:cs="Segoe UI"/>
          <w:sz w:val="22"/>
        </w:rPr>
      </w:pPr>
      <w:r w:rsidRPr="005E1E43">
        <w:rPr>
          <w:rFonts w:ascii="Segoe UI" w:hAnsi="Segoe UI" w:cs="Segoe UI"/>
          <w:sz w:val="22"/>
        </w:rPr>
        <w:t>Náklady spojené s účastí v zadávacím řízení nese každý účastník</w:t>
      </w:r>
      <w:r w:rsidR="00D840DA">
        <w:rPr>
          <w:rFonts w:ascii="Segoe UI" w:hAnsi="Segoe UI" w:cs="Segoe UI"/>
          <w:sz w:val="22"/>
        </w:rPr>
        <w:t xml:space="preserve"> zadávacího řízení</w:t>
      </w:r>
      <w:r w:rsidRPr="005E1E43">
        <w:rPr>
          <w:rFonts w:ascii="Segoe UI" w:hAnsi="Segoe UI" w:cs="Segoe UI"/>
          <w:sz w:val="22"/>
        </w:rPr>
        <w:t xml:space="preserve"> sám.</w:t>
      </w:r>
    </w:p>
    <w:p w14:paraId="3839E84C" w14:textId="77777777" w:rsidR="00594E5D" w:rsidRPr="008B05A1" w:rsidRDefault="00594E5D" w:rsidP="0034687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573"/>
        <w:jc w:val="both"/>
        <w:rPr>
          <w:rFonts w:ascii="Segoe UI" w:hAnsi="Segoe UI" w:cs="Segoe UI"/>
          <w:sz w:val="22"/>
        </w:rPr>
      </w:pPr>
      <w:r w:rsidRPr="008B05A1">
        <w:rPr>
          <w:rFonts w:ascii="Segoe UI" w:hAnsi="Segoe UI" w:cs="Segoe UI"/>
          <w:sz w:val="22"/>
        </w:rPr>
        <w:t>Zadavatel si vyhrazuje právo změnit či doplnit zadávací podmínky s výjimkou minimálních technických podmínek.</w:t>
      </w:r>
    </w:p>
    <w:p w14:paraId="20917D5C" w14:textId="77777777" w:rsidR="00272726" w:rsidRPr="005E1E43" w:rsidRDefault="00293F90" w:rsidP="0034687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573"/>
        <w:jc w:val="both"/>
        <w:rPr>
          <w:rFonts w:ascii="Segoe UI" w:hAnsi="Segoe UI" w:cs="Segoe UI"/>
          <w:sz w:val="22"/>
        </w:rPr>
      </w:pPr>
      <w:r w:rsidRPr="005E1E43">
        <w:rPr>
          <w:rFonts w:ascii="Segoe UI" w:hAnsi="Segoe UI" w:cs="Segoe UI"/>
          <w:sz w:val="22"/>
        </w:rPr>
        <w:t>Zadavatel si vyhrazuje právo zrušit zadávací řízení v souladu s příslušnými ustanoveními </w:t>
      </w:r>
      <w:r w:rsidR="0028239D" w:rsidRPr="005E1E43">
        <w:rPr>
          <w:rFonts w:ascii="Segoe UI" w:hAnsi="Segoe UI" w:cs="Segoe UI"/>
          <w:sz w:val="22"/>
        </w:rPr>
        <w:t>Z</w:t>
      </w:r>
      <w:r w:rsidR="00480BA4" w:rsidRPr="005E1E43">
        <w:rPr>
          <w:rFonts w:ascii="Segoe UI" w:hAnsi="Segoe UI" w:cs="Segoe UI"/>
          <w:sz w:val="22"/>
        </w:rPr>
        <w:t>Z</w:t>
      </w:r>
      <w:r w:rsidR="0028239D" w:rsidRPr="005E1E43">
        <w:rPr>
          <w:rFonts w:ascii="Segoe UI" w:hAnsi="Segoe UI" w:cs="Segoe UI"/>
          <w:sz w:val="22"/>
        </w:rPr>
        <w:t>VZ</w:t>
      </w:r>
      <w:r w:rsidRPr="005E1E43">
        <w:rPr>
          <w:rFonts w:ascii="Segoe UI" w:hAnsi="Segoe UI" w:cs="Segoe UI"/>
          <w:sz w:val="22"/>
        </w:rPr>
        <w:t xml:space="preserve">. </w:t>
      </w:r>
    </w:p>
    <w:p w14:paraId="0882EC6C" w14:textId="77777777" w:rsidR="00293F90" w:rsidRPr="005E1E43" w:rsidRDefault="00293F90" w:rsidP="0034687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573"/>
        <w:jc w:val="both"/>
        <w:rPr>
          <w:rFonts w:ascii="Segoe UI" w:hAnsi="Segoe UI" w:cs="Segoe UI"/>
          <w:sz w:val="22"/>
        </w:rPr>
      </w:pPr>
      <w:r w:rsidRPr="005E1E43">
        <w:rPr>
          <w:rFonts w:ascii="Segoe UI" w:hAnsi="Segoe UI" w:cs="Segoe UI"/>
          <w:sz w:val="22"/>
        </w:rPr>
        <w:t>Zadavatel nepřipouští varianty nabídky</w:t>
      </w:r>
      <w:r w:rsidR="00594E5D" w:rsidRPr="005E1E43">
        <w:rPr>
          <w:rFonts w:ascii="Segoe UI" w:hAnsi="Segoe UI" w:cs="Segoe UI"/>
          <w:sz w:val="22"/>
        </w:rPr>
        <w:t>, požaduje podání komplexní nabídky na vše, co je zadavatelem požadováno dle této zadávací dokumentace.</w:t>
      </w:r>
    </w:p>
    <w:p w14:paraId="21B48EFA" w14:textId="77777777" w:rsidR="00293F90" w:rsidRPr="005E1E43" w:rsidRDefault="00293F90" w:rsidP="0034687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573"/>
        <w:jc w:val="both"/>
        <w:rPr>
          <w:rFonts w:ascii="Segoe UI" w:hAnsi="Segoe UI" w:cs="Segoe UI"/>
          <w:sz w:val="22"/>
        </w:rPr>
      </w:pPr>
      <w:r w:rsidRPr="005E1E43">
        <w:rPr>
          <w:rFonts w:ascii="Segoe UI" w:hAnsi="Segoe UI" w:cs="Segoe UI"/>
          <w:sz w:val="22"/>
        </w:rPr>
        <w:t xml:space="preserve">Zadavatel </w:t>
      </w:r>
      <w:r w:rsidR="00A13121" w:rsidRPr="005E1E43">
        <w:rPr>
          <w:rFonts w:ascii="Segoe UI" w:hAnsi="Segoe UI" w:cs="Segoe UI"/>
          <w:sz w:val="22"/>
        </w:rPr>
        <w:t>může ověřovat věrohodnost poskytnutých údajů</w:t>
      </w:r>
      <w:r w:rsidR="007B2D2E" w:rsidRPr="005E1E43">
        <w:rPr>
          <w:rFonts w:ascii="Segoe UI" w:hAnsi="Segoe UI" w:cs="Segoe UI"/>
          <w:sz w:val="22"/>
        </w:rPr>
        <w:t xml:space="preserve"> a</w:t>
      </w:r>
      <w:r w:rsidR="00A13121" w:rsidRPr="005E1E43">
        <w:rPr>
          <w:rFonts w:ascii="Segoe UI" w:hAnsi="Segoe UI" w:cs="Segoe UI"/>
          <w:sz w:val="22"/>
        </w:rPr>
        <w:t xml:space="preserve"> dokladů a může si je opatřovat také sám, a to například u třetích osob či z veřejně dostupných zdrojů. Ú</w:t>
      </w:r>
      <w:r w:rsidR="005C77EE" w:rsidRPr="005E1E43">
        <w:rPr>
          <w:rFonts w:ascii="Segoe UI" w:hAnsi="Segoe UI" w:cs="Segoe UI"/>
          <w:sz w:val="22"/>
        </w:rPr>
        <w:t>častník</w:t>
      </w:r>
      <w:r w:rsidR="008B05A1">
        <w:rPr>
          <w:rFonts w:ascii="Segoe UI" w:hAnsi="Segoe UI" w:cs="Segoe UI"/>
          <w:sz w:val="22"/>
        </w:rPr>
        <w:t xml:space="preserve"> zadávacího řízení</w:t>
      </w:r>
      <w:r w:rsidRPr="005E1E43">
        <w:rPr>
          <w:rFonts w:ascii="Segoe UI" w:hAnsi="Segoe UI" w:cs="Segoe UI"/>
          <w:sz w:val="22"/>
        </w:rPr>
        <w:t xml:space="preserve"> je povinen mu v tomto ohledu poskytnout veškerou potřebnou součinnost. </w:t>
      </w:r>
    </w:p>
    <w:p w14:paraId="26DDD8F3" w14:textId="77777777" w:rsidR="00293F90" w:rsidRDefault="00293F90" w:rsidP="00346872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573"/>
        <w:jc w:val="both"/>
        <w:rPr>
          <w:rFonts w:ascii="Segoe UI" w:hAnsi="Segoe UI" w:cs="Segoe UI"/>
          <w:sz w:val="22"/>
        </w:rPr>
      </w:pPr>
      <w:r w:rsidRPr="005E1E43">
        <w:rPr>
          <w:rFonts w:ascii="Segoe UI" w:hAnsi="Segoe UI" w:cs="Segoe UI"/>
          <w:sz w:val="22"/>
        </w:rPr>
        <w:t xml:space="preserve">Zadavatel je oprávněn jakékoliv informace či doklady poskytnuté </w:t>
      </w:r>
      <w:r w:rsidR="005C77EE" w:rsidRPr="005E1E43">
        <w:rPr>
          <w:rFonts w:ascii="Segoe UI" w:hAnsi="Segoe UI" w:cs="Segoe UI"/>
          <w:sz w:val="22"/>
        </w:rPr>
        <w:t>účastník</w:t>
      </w:r>
      <w:r w:rsidR="00480BA4" w:rsidRPr="005E1E43">
        <w:rPr>
          <w:rFonts w:ascii="Segoe UI" w:hAnsi="Segoe UI" w:cs="Segoe UI"/>
          <w:sz w:val="22"/>
        </w:rPr>
        <w:t>y</w:t>
      </w:r>
      <w:r w:rsidR="008B05A1">
        <w:rPr>
          <w:rFonts w:ascii="Segoe UI" w:hAnsi="Segoe UI" w:cs="Segoe UI"/>
          <w:sz w:val="22"/>
        </w:rPr>
        <w:t xml:space="preserve"> zadávacího řízení</w:t>
      </w:r>
      <w:r w:rsidRPr="005E1E43">
        <w:rPr>
          <w:rFonts w:ascii="Segoe UI" w:hAnsi="Segoe UI" w:cs="Segoe UI"/>
          <w:sz w:val="22"/>
        </w:rPr>
        <w:t xml:space="preserve"> použít, je-li to nezbytné pro postup podle </w:t>
      </w:r>
      <w:r w:rsidR="000549FA" w:rsidRPr="005E1E43">
        <w:rPr>
          <w:rFonts w:ascii="Segoe UI" w:hAnsi="Segoe UI" w:cs="Segoe UI"/>
          <w:sz w:val="22"/>
        </w:rPr>
        <w:t>Z</w:t>
      </w:r>
      <w:r w:rsidR="00480BA4" w:rsidRPr="005E1E43">
        <w:rPr>
          <w:rFonts w:ascii="Segoe UI" w:hAnsi="Segoe UI" w:cs="Segoe UI"/>
          <w:sz w:val="22"/>
        </w:rPr>
        <w:t>Z</w:t>
      </w:r>
      <w:r w:rsidR="000549FA" w:rsidRPr="005E1E43">
        <w:rPr>
          <w:rFonts w:ascii="Segoe UI" w:hAnsi="Segoe UI" w:cs="Segoe UI"/>
          <w:sz w:val="22"/>
        </w:rPr>
        <w:t xml:space="preserve">VZ </w:t>
      </w:r>
      <w:r w:rsidRPr="005E1E43">
        <w:rPr>
          <w:rFonts w:ascii="Segoe UI" w:hAnsi="Segoe UI" w:cs="Segoe UI"/>
          <w:sz w:val="22"/>
        </w:rPr>
        <w:t xml:space="preserve">či pokud to vyplývá z účelu </w:t>
      </w:r>
      <w:r w:rsidR="000549FA" w:rsidRPr="005E1E43">
        <w:rPr>
          <w:rFonts w:ascii="Segoe UI" w:hAnsi="Segoe UI" w:cs="Segoe UI"/>
          <w:sz w:val="22"/>
        </w:rPr>
        <w:t>Z</w:t>
      </w:r>
      <w:r w:rsidR="00480BA4" w:rsidRPr="005E1E43">
        <w:rPr>
          <w:rFonts w:ascii="Segoe UI" w:hAnsi="Segoe UI" w:cs="Segoe UI"/>
          <w:sz w:val="22"/>
        </w:rPr>
        <w:t>Z</w:t>
      </w:r>
      <w:r w:rsidR="000549FA" w:rsidRPr="005E1E43">
        <w:rPr>
          <w:rFonts w:ascii="Segoe UI" w:hAnsi="Segoe UI" w:cs="Segoe UI"/>
          <w:sz w:val="22"/>
        </w:rPr>
        <w:t>VZ</w:t>
      </w:r>
      <w:r w:rsidRPr="005E1E43">
        <w:rPr>
          <w:rFonts w:ascii="Segoe UI" w:hAnsi="Segoe UI" w:cs="Segoe UI"/>
          <w:sz w:val="22"/>
        </w:rPr>
        <w:t>.</w:t>
      </w:r>
    </w:p>
    <w:p w14:paraId="27D8AABC" w14:textId="77777777" w:rsidR="00B2774D" w:rsidRPr="00671CA6" w:rsidRDefault="00B2774D" w:rsidP="00B2774D">
      <w:pPr>
        <w:pStyle w:val="Nadpis2"/>
        <w:keepNext w:val="0"/>
        <w:numPr>
          <w:ilvl w:val="1"/>
          <w:numId w:val="1"/>
        </w:numPr>
        <w:spacing w:before="120" w:after="120" w:line="276" w:lineRule="auto"/>
        <w:ind w:left="998" w:hanging="573"/>
        <w:jc w:val="both"/>
        <w:rPr>
          <w:rFonts w:ascii="Segoe UI" w:hAnsi="Segoe UI" w:cs="Segoe UI"/>
          <w:sz w:val="22"/>
        </w:rPr>
      </w:pPr>
      <w:r w:rsidRPr="00671CA6">
        <w:rPr>
          <w:rFonts w:ascii="Segoe UI" w:hAnsi="Segoe UI" w:cs="Segoe UI"/>
          <w:sz w:val="22"/>
        </w:rPr>
        <w:t>V případě, že zadávací dokumentace obsahuje přímé nebo nepřímé odkazy na určitého dodavatele nebo výrobky, případně patenty na vynálezy, užitné či průmyslové vzory, ochranné známky nebo označení původu, umožňuje zadavatel výslovně použití i jiných, kvalitativně a technicky rovnocenných řešení, která naplní zadavatelem požadovanou či odborníkovi zřejmou funkcionalitu (byť jiným způsobem).</w:t>
      </w:r>
    </w:p>
    <w:p w14:paraId="3E1ABA93" w14:textId="77777777" w:rsidR="008B654E" w:rsidRPr="006F253F" w:rsidRDefault="008B654E" w:rsidP="008B654E">
      <w:pPr>
        <w:pStyle w:val="Nadpis1"/>
        <w:numPr>
          <w:ilvl w:val="0"/>
          <w:numId w:val="1"/>
        </w:numPr>
        <w:spacing w:before="360" w:after="240" w:line="276" w:lineRule="auto"/>
        <w:ind w:left="357" w:hanging="357"/>
        <w:jc w:val="left"/>
        <w:rPr>
          <w:rFonts w:ascii="Segoe UI" w:hAnsi="Segoe UI" w:cs="Segoe UI"/>
          <w:b/>
          <w:sz w:val="22"/>
          <w:u w:val="single"/>
        </w:rPr>
      </w:pPr>
      <w:bookmarkStart w:id="135" w:name="_Toc519841022"/>
      <w:r>
        <w:rPr>
          <w:rFonts w:ascii="Segoe UI" w:hAnsi="Segoe UI" w:cs="Segoe UI"/>
          <w:b/>
          <w:sz w:val="22"/>
          <w:u w:val="single"/>
        </w:rPr>
        <w:t>Informace o zpracování osobních údajů</w:t>
      </w:r>
      <w:bookmarkEnd w:id="135"/>
    </w:p>
    <w:p w14:paraId="22746FCC" w14:textId="77777777" w:rsidR="008B654E" w:rsidRPr="008B654E" w:rsidRDefault="008B654E" w:rsidP="008B654E">
      <w:pPr>
        <w:spacing w:before="120" w:after="120" w:line="276" w:lineRule="auto"/>
        <w:ind w:left="425"/>
        <w:jc w:val="both"/>
        <w:rPr>
          <w:rFonts w:ascii="Segoe UI" w:hAnsi="Segoe UI" w:cs="Segoe UI"/>
          <w:iCs/>
        </w:rPr>
      </w:pPr>
      <w:r w:rsidRPr="008B654E">
        <w:rPr>
          <w:rFonts w:ascii="Segoe UI" w:hAnsi="Segoe UI" w:cs="Segoe UI"/>
          <w:iCs/>
        </w:rPr>
        <w:t>Zadavatel v postavení správce osobních údajů tímto informuje ve smyslu čl. 13 Nařízení Evropského parlamentu a Rady (EU) 2016/679 o ochraně fyzických osob v souvislosti se zpracováním osobních údajů a o volném pohybu těchto údajů (dále jen „</w:t>
      </w:r>
      <w:r w:rsidRPr="00883303">
        <w:rPr>
          <w:rFonts w:ascii="Segoe UI" w:hAnsi="Segoe UI" w:cs="Segoe UI"/>
          <w:b/>
          <w:i/>
          <w:iCs/>
        </w:rPr>
        <w:t>GDPR</w:t>
      </w:r>
      <w:r w:rsidRPr="008B654E">
        <w:rPr>
          <w:rFonts w:ascii="Segoe UI" w:hAnsi="Segoe UI" w:cs="Segoe UI"/>
          <w:iCs/>
        </w:rPr>
        <w:t xml:space="preserve">“) účastníky zadávacího řízení o zpracování osobních údajů za účelem realizace zadávacího řízení dle ZZVZ. </w:t>
      </w:r>
    </w:p>
    <w:p w14:paraId="67F1A924" w14:textId="77777777" w:rsidR="008B654E" w:rsidRPr="008B654E" w:rsidRDefault="008B654E" w:rsidP="008B654E">
      <w:pPr>
        <w:spacing w:before="120" w:after="120" w:line="276" w:lineRule="auto"/>
        <w:ind w:left="425"/>
        <w:jc w:val="both"/>
        <w:rPr>
          <w:rFonts w:ascii="Segoe UI" w:hAnsi="Segoe UI" w:cs="Segoe UI"/>
          <w:iCs/>
        </w:rPr>
      </w:pPr>
      <w:r w:rsidRPr="008B654E">
        <w:rPr>
          <w:rFonts w:ascii="Segoe UI" w:hAnsi="Segoe UI" w:cs="Segoe UI"/>
          <w:iCs/>
        </w:rPr>
        <w:t>Zadavatel může v rámci realizace zadávacího řízení zpracovávat osobní údaje dodavatelů a jejich poddodavatelů (z řad FO podnikajících), členů statutárních orgánů a kontaktních osob dodavatelů a jejich poddodavatelů, osob, prostřednictvím kterých je dodavatelem prokazována kvalifikace, členů realizačního týmu dodavatele a skutečných majitelů dodavatele. Zadavatel bude zpracovávat osobní údaje pouze v rozsahu nezbytném pro realizaci zadávacího řízení a pouze po dobu stanovenou právními předpisy, zejména ZZVZ. Subjekty údajů jsou oprávněny uplatňovat jejich práva dle čl. 13 až 22 GDPR v</w:t>
      </w:r>
      <w:r>
        <w:rPr>
          <w:rFonts w:ascii="Segoe UI" w:hAnsi="Segoe UI" w:cs="Segoe UI"/>
          <w:iCs/>
        </w:rPr>
        <w:t> </w:t>
      </w:r>
      <w:r w:rsidRPr="008B654E">
        <w:rPr>
          <w:rFonts w:ascii="Segoe UI" w:hAnsi="Segoe UI" w:cs="Segoe UI"/>
          <w:iCs/>
        </w:rPr>
        <w:t xml:space="preserve">písemné formě na adrese sídla zadavatele. </w:t>
      </w:r>
    </w:p>
    <w:p w14:paraId="3CF2C795" w14:textId="77777777" w:rsidR="008B654E" w:rsidRPr="008B654E" w:rsidRDefault="008B654E" w:rsidP="008B654E">
      <w:pPr>
        <w:spacing w:before="120" w:after="120" w:line="276" w:lineRule="auto"/>
        <w:ind w:left="425"/>
        <w:jc w:val="both"/>
        <w:rPr>
          <w:rFonts w:ascii="Segoe UI" w:hAnsi="Segoe UI" w:cs="Segoe UI"/>
        </w:rPr>
      </w:pPr>
      <w:r w:rsidRPr="008B654E">
        <w:rPr>
          <w:rFonts w:ascii="Segoe UI" w:hAnsi="Segoe UI" w:cs="Segoe UI"/>
          <w:iCs/>
        </w:rPr>
        <w:t xml:space="preserve">Zadavatel předává osobní údaje ke zpracování MT </w:t>
      </w:r>
      <w:proofErr w:type="spellStart"/>
      <w:r w:rsidRPr="008B654E">
        <w:rPr>
          <w:rFonts w:ascii="Segoe UI" w:hAnsi="Segoe UI" w:cs="Segoe UI"/>
          <w:iCs/>
        </w:rPr>
        <w:t>Legal</w:t>
      </w:r>
      <w:proofErr w:type="spellEnd"/>
      <w:r w:rsidRPr="008B654E">
        <w:rPr>
          <w:rFonts w:ascii="Segoe UI" w:hAnsi="Segoe UI" w:cs="Segoe UI"/>
          <w:iCs/>
        </w:rPr>
        <w:t>, s.r.o. advokátní kancelář, se sídlem Brno 2, Jakubská 121/1, PSČ 602 00, IČO: 28305043 jako zpracovateli osobních údajů, za účelem administrace zadávacího řízení dle § 43 ZZVZ.</w:t>
      </w:r>
    </w:p>
    <w:p w14:paraId="48DF827C" w14:textId="77777777" w:rsidR="006D5A82" w:rsidRDefault="008B654E" w:rsidP="00B6469A">
      <w:pPr>
        <w:spacing w:before="120" w:after="120" w:line="276" w:lineRule="auto"/>
        <w:ind w:left="425"/>
        <w:jc w:val="both"/>
        <w:rPr>
          <w:rFonts w:ascii="Segoe UI" w:hAnsi="Segoe UI" w:cs="Segoe UI"/>
          <w:iCs/>
        </w:rPr>
      </w:pPr>
      <w:r w:rsidRPr="008B654E">
        <w:rPr>
          <w:rFonts w:ascii="Segoe UI" w:hAnsi="Segoe UI" w:cs="Segoe UI"/>
          <w:iCs/>
        </w:rPr>
        <w:t xml:space="preserve">Podrobné informace o zpracování osobních údajů zadavatelem jsou obsaženy na webové stránce </w:t>
      </w:r>
      <w:r>
        <w:rPr>
          <w:rFonts w:ascii="Segoe UI" w:hAnsi="Segoe UI" w:cs="Segoe UI"/>
          <w:iCs/>
        </w:rPr>
        <w:t xml:space="preserve">zadavatele </w:t>
      </w:r>
      <w:r w:rsidRPr="008B654E">
        <w:rPr>
          <w:rFonts w:ascii="Segoe UI" w:hAnsi="Segoe UI" w:cs="Segoe UI"/>
          <w:iCs/>
        </w:rPr>
        <w:t xml:space="preserve">dostupné na adrese </w:t>
      </w:r>
      <w:hyperlink r:id="rId19" w:history="1">
        <w:r w:rsidR="00815753" w:rsidRPr="001D166F">
          <w:rPr>
            <w:rStyle w:val="Hypertextovodkaz"/>
            <w:rFonts w:ascii="Segoe UI" w:hAnsi="Segoe UI" w:cs="Segoe UI"/>
            <w:iCs/>
          </w:rPr>
          <w:t>https://www.pardubickykraj.cz/gdpr</w:t>
        </w:r>
      </w:hyperlink>
      <w:r w:rsidR="00815753">
        <w:rPr>
          <w:rFonts w:ascii="Segoe UI" w:hAnsi="Segoe UI" w:cs="Segoe UI"/>
          <w:iCs/>
        </w:rPr>
        <w:t xml:space="preserve"> </w:t>
      </w:r>
      <w:r w:rsidR="00B6469A">
        <w:rPr>
          <w:rFonts w:ascii="Segoe UI" w:hAnsi="Segoe UI" w:cs="Segoe UI"/>
          <w:iCs/>
        </w:rPr>
        <w:t>a</w:t>
      </w:r>
      <w:r w:rsidR="00815753">
        <w:rPr>
          <w:rFonts w:ascii="Segoe UI" w:hAnsi="Segoe UI" w:cs="Segoe UI"/>
          <w:iCs/>
        </w:rPr>
        <w:t> </w:t>
      </w:r>
      <w:hyperlink r:id="rId20" w:history="1">
        <w:r w:rsidR="006D5A82" w:rsidRPr="00DF0D99">
          <w:rPr>
            <w:rStyle w:val="Hypertextovodkaz"/>
            <w:rFonts w:ascii="Segoe UI" w:hAnsi="Segoe UI" w:cs="Segoe UI"/>
            <w:iCs/>
          </w:rPr>
          <w:t>https://www.pardubickykraj.cz/poverenec-pro-ochranu-osobnich-udaju</w:t>
        </w:r>
      </w:hyperlink>
      <w:bookmarkStart w:id="136" w:name="_Toc519841023"/>
    </w:p>
    <w:p w14:paraId="419DA357" w14:textId="77777777" w:rsidR="00293F90" w:rsidRPr="006F253F" w:rsidRDefault="00293F90" w:rsidP="00B510A7">
      <w:pPr>
        <w:numPr>
          <w:ilvl w:val="0"/>
          <w:numId w:val="1"/>
        </w:numPr>
        <w:spacing w:before="120" w:after="120" w:line="276" w:lineRule="auto"/>
        <w:jc w:val="both"/>
        <w:rPr>
          <w:rFonts w:ascii="Segoe UI" w:hAnsi="Segoe UI" w:cs="Segoe UI"/>
          <w:b/>
          <w:u w:val="single"/>
        </w:rPr>
      </w:pPr>
      <w:r w:rsidRPr="006F253F">
        <w:rPr>
          <w:rFonts w:ascii="Segoe UI" w:hAnsi="Segoe UI" w:cs="Segoe UI"/>
          <w:b/>
          <w:u w:val="single"/>
        </w:rPr>
        <w:t>Seznam příloh</w:t>
      </w:r>
      <w:bookmarkEnd w:id="136"/>
    </w:p>
    <w:p w14:paraId="579027B5" w14:textId="77777777" w:rsidR="00293F90" w:rsidRPr="008B05A1" w:rsidRDefault="00293F90" w:rsidP="008B05A1">
      <w:pPr>
        <w:spacing w:before="120" w:after="120" w:line="276" w:lineRule="auto"/>
        <w:ind w:left="567"/>
        <w:jc w:val="both"/>
        <w:rPr>
          <w:rFonts w:ascii="Segoe UI" w:hAnsi="Segoe UI" w:cs="Segoe UI"/>
        </w:rPr>
      </w:pPr>
      <w:r w:rsidRPr="008B05A1">
        <w:rPr>
          <w:rFonts w:ascii="Segoe UI" w:hAnsi="Segoe UI" w:cs="Segoe UI"/>
        </w:rPr>
        <w:t>Součástí zadávací dokumentace jsou následující přílohy:</w:t>
      </w:r>
    </w:p>
    <w:p w14:paraId="50502232" w14:textId="77777777" w:rsidR="00293F90" w:rsidRPr="008B05A1" w:rsidRDefault="00A41984" w:rsidP="008B05A1">
      <w:pPr>
        <w:pStyle w:val="Zkladntextodsazen"/>
        <w:spacing w:before="120" w:after="120" w:line="276" w:lineRule="auto"/>
        <w:ind w:left="567"/>
        <w:rPr>
          <w:rFonts w:ascii="Segoe UI" w:hAnsi="Segoe UI" w:cs="Segoe UI"/>
          <w:sz w:val="22"/>
          <w:szCs w:val="22"/>
          <w:lang w:val="cs-CZ"/>
        </w:rPr>
      </w:pPr>
      <w:bookmarkStart w:id="137" w:name="_Ref230175100"/>
      <w:r w:rsidRPr="008B05A1">
        <w:rPr>
          <w:rFonts w:ascii="Segoe UI" w:hAnsi="Segoe UI" w:cs="Segoe UI"/>
          <w:sz w:val="22"/>
          <w:szCs w:val="22"/>
        </w:rPr>
        <w:t xml:space="preserve">Příloha č. 1 </w:t>
      </w:r>
      <w:r w:rsidR="009464AD" w:rsidRPr="008B05A1">
        <w:rPr>
          <w:rFonts w:ascii="Segoe UI" w:hAnsi="Segoe UI" w:cs="Segoe UI"/>
          <w:sz w:val="22"/>
          <w:szCs w:val="22"/>
        </w:rPr>
        <w:t>–</w:t>
      </w:r>
      <w:bookmarkEnd w:id="137"/>
      <w:r w:rsidR="00C70F4F" w:rsidRPr="008B05A1">
        <w:rPr>
          <w:rFonts w:ascii="Segoe UI" w:hAnsi="Segoe UI" w:cs="Segoe UI"/>
          <w:sz w:val="22"/>
          <w:szCs w:val="22"/>
        </w:rPr>
        <w:t xml:space="preserve"> </w:t>
      </w:r>
      <w:r w:rsidR="004F2FD8">
        <w:rPr>
          <w:rFonts w:ascii="Segoe UI" w:hAnsi="Segoe UI" w:cs="Segoe UI"/>
          <w:sz w:val="22"/>
          <w:szCs w:val="22"/>
          <w:lang w:val="cs-CZ"/>
        </w:rPr>
        <w:t>Závazný návrh smlouvy</w:t>
      </w:r>
    </w:p>
    <w:p w14:paraId="2D3CB108" w14:textId="77777777" w:rsidR="007F5B61" w:rsidRDefault="00A0106B" w:rsidP="0052099E">
      <w:pPr>
        <w:pStyle w:val="Zkladntextodsazen"/>
        <w:spacing w:before="120" w:after="120" w:line="276" w:lineRule="auto"/>
        <w:ind w:left="567"/>
        <w:rPr>
          <w:rFonts w:ascii="Segoe UI" w:hAnsi="Segoe UI" w:cs="Segoe UI"/>
          <w:sz w:val="22"/>
          <w:szCs w:val="22"/>
          <w:lang w:val="cs-CZ"/>
        </w:rPr>
      </w:pPr>
      <w:r w:rsidRPr="008B05A1">
        <w:rPr>
          <w:rFonts w:ascii="Segoe UI" w:hAnsi="Segoe UI" w:cs="Segoe UI"/>
          <w:sz w:val="22"/>
          <w:szCs w:val="22"/>
        </w:rPr>
        <w:t xml:space="preserve">Příloha č. </w:t>
      </w:r>
      <w:r w:rsidR="008E0F58" w:rsidRPr="008B05A1">
        <w:rPr>
          <w:rFonts w:ascii="Segoe UI" w:hAnsi="Segoe UI" w:cs="Segoe UI"/>
          <w:sz w:val="22"/>
          <w:szCs w:val="22"/>
          <w:lang w:val="cs-CZ"/>
        </w:rPr>
        <w:t>2</w:t>
      </w:r>
      <w:r w:rsidRPr="008B05A1">
        <w:rPr>
          <w:rFonts w:ascii="Segoe UI" w:hAnsi="Segoe UI" w:cs="Segoe UI"/>
          <w:sz w:val="22"/>
          <w:szCs w:val="22"/>
        </w:rPr>
        <w:t xml:space="preserve"> – </w:t>
      </w:r>
      <w:r w:rsidR="004F2FD8">
        <w:rPr>
          <w:rFonts w:ascii="Segoe UI" w:hAnsi="Segoe UI" w:cs="Segoe UI"/>
          <w:sz w:val="22"/>
          <w:szCs w:val="22"/>
          <w:lang w:val="cs-CZ"/>
        </w:rPr>
        <w:t>Krycí list nabídky</w:t>
      </w:r>
    </w:p>
    <w:p w14:paraId="0C6043B8" w14:textId="77777777" w:rsidR="000C2FE3" w:rsidRPr="008B05A1" w:rsidRDefault="000C2FE3" w:rsidP="000C2FE3">
      <w:pPr>
        <w:pStyle w:val="Zkladntextodsazen"/>
        <w:spacing w:before="120" w:after="120" w:line="276" w:lineRule="auto"/>
        <w:ind w:left="567"/>
        <w:rPr>
          <w:rFonts w:ascii="Segoe UI" w:hAnsi="Segoe UI" w:cs="Segoe UI"/>
          <w:sz w:val="22"/>
          <w:szCs w:val="22"/>
          <w:lang w:val="cs-CZ"/>
        </w:rPr>
      </w:pPr>
      <w:r w:rsidRPr="008B05A1">
        <w:rPr>
          <w:rFonts w:ascii="Segoe UI" w:hAnsi="Segoe UI" w:cs="Segoe UI"/>
          <w:sz w:val="22"/>
          <w:szCs w:val="22"/>
          <w:lang w:val="cs-CZ"/>
        </w:rPr>
        <w:t xml:space="preserve">Příloha č. 3 </w:t>
      </w:r>
      <w:r>
        <w:rPr>
          <w:rFonts w:ascii="Segoe UI" w:hAnsi="Segoe UI" w:cs="Segoe UI"/>
          <w:sz w:val="22"/>
          <w:szCs w:val="22"/>
          <w:lang w:val="cs-CZ"/>
        </w:rPr>
        <w:t>–</w:t>
      </w:r>
      <w:r w:rsidRPr="008B05A1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4F2FD8" w:rsidRPr="008B05A1">
        <w:rPr>
          <w:rFonts w:ascii="Segoe UI" w:hAnsi="Segoe UI" w:cs="Segoe UI"/>
          <w:sz w:val="22"/>
          <w:szCs w:val="22"/>
          <w:lang w:val="cs-CZ"/>
        </w:rPr>
        <w:t>Seznam poddodavatelů</w:t>
      </w:r>
    </w:p>
    <w:p w14:paraId="6412AC14" w14:textId="77777777" w:rsidR="000C2FE3" w:rsidRPr="008B05A1" w:rsidRDefault="000C2FE3" w:rsidP="000C2FE3">
      <w:pPr>
        <w:pStyle w:val="Zkladntextodsazen"/>
        <w:spacing w:before="120" w:after="120" w:line="276" w:lineRule="auto"/>
        <w:ind w:left="567"/>
        <w:rPr>
          <w:rFonts w:ascii="Segoe UI" w:hAnsi="Segoe UI" w:cs="Segoe UI"/>
          <w:sz w:val="22"/>
          <w:szCs w:val="22"/>
          <w:lang w:val="cs-CZ"/>
        </w:rPr>
      </w:pPr>
      <w:r>
        <w:rPr>
          <w:rFonts w:ascii="Segoe UI" w:hAnsi="Segoe UI" w:cs="Segoe UI"/>
          <w:sz w:val="22"/>
          <w:szCs w:val="22"/>
          <w:lang w:val="cs-CZ"/>
        </w:rPr>
        <w:t>Příloha č. 4</w:t>
      </w:r>
      <w:r w:rsidRPr="008B05A1">
        <w:rPr>
          <w:rFonts w:ascii="Segoe UI" w:hAnsi="Segoe UI" w:cs="Segoe UI"/>
          <w:sz w:val="22"/>
          <w:szCs w:val="22"/>
          <w:lang w:val="cs-CZ"/>
        </w:rPr>
        <w:t xml:space="preserve"> </w:t>
      </w:r>
      <w:r>
        <w:rPr>
          <w:rFonts w:ascii="Segoe UI" w:hAnsi="Segoe UI" w:cs="Segoe UI"/>
          <w:sz w:val="22"/>
          <w:szCs w:val="22"/>
          <w:lang w:val="cs-CZ"/>
        </w:rPr>
        <w:t>–</w:t>
      </w:r>
      <w:r w:rsidRPr="008B05A1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4F2FD8">
        <w:rPr>
          <w:rFonts w:ascii="Segoe UI" w:hAnsi="Segoe UI" w:cs="Segoe UI"/>
          <w:sz w:val="22"/>
          <w:szCs w:val="22"/>
          <w:lang w:val="cs-CZ"/>
        </w:rPr>
        <w:t>Nabídková cena</w:t>
      </w:r>
    </w:p>
    <w:p w14:paraId="3B606AFC" w14:textId="77777777" w:rsidR="00927951" w:rsidRPr="008B05A1" w:rsidRDefault="00927951" w:rsidP="008B05A1">
      <w:pPr>
        <w:pStyle w:val="Zkladntextodsazen"/>
        <w:spacing w:before="120" w:after="120" w:line="276" w:lineRule="auto"/>
        <w:ind w:left="567"/>
        <w:rPr>
          <w:rFonts w:ascii="Segoe UI" w:hAnsi="Segoe UI" w:cs="Segoe UI"/>
          <w:sz w:val="22"/>
          <w:szCs w:val="22"/>
          <w:lang w:val="cs-CZ"/>
        </w:rPr>
      </w:pPr>
      <w:r w:rsidRPr="008B05A1">
        <w:rPr>
          <w:rFonts w:ascii="Segoe UI" w:hAnsi="Segoe UI" w:cs="Segoe UI"/>
          <w:sz w:val="22"/>
          <w:szCs w:val="22"/>
          <w:lang w:val="cs-CZ"/>
        </w:rPr>
        <w:t xml:space="preserve">Příloha č. </w:t>
      </w:r>
      <w:r w:rsidR="000C2FE3">
        <w:rPr>
          <w:rFonts w:ascii="Segoe UI" w:hAnsi="Segoe UI" w:cs="Segoe UI"/>
          <w:sz w:val="22"/>
          <w:szCs w:val="22"/>
          <w:lang w:val="cs-CZ"/>
        </w:rPr>
        <w:t>5</w:t>
      </w:r>
      <w:r w:rsidRPr="008B05A1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4F2FD8">
        <w:rPr>
          <w:rFonts w:ascii="Segoe UI" w:hAnsi="Segoe UI" w:cs="Segoe UI"/>
          <w:sz w:val="22"/>
          <w:szCs w:val="22"/>
          <w:lang w:val="cs-CZ"/>
        </w:rPr>
        <w:t>–</w:t>
      </w:r>
      <w:r w:rsidRPr="008B05A1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8C7034" w:rsidRPr="008C7034">
        <w:rPr>
          <w:rFonts w:ascii="Segoe UI" w:hAnsi="Segoe UI" w:cs="Segoe UI"/>
          <w:sz w:val="22"/>
          <w:szCs w:val="22"/>
          <w:lang w:val="cs-CZ"/>
        </w:rPr>
        <w:t>Vzor NDA</w:t>
      </w:r>
    </w:p>
    <w:p w14:paraId="7CF518B7" w14:textId="311F9D24" w:rsidR="00C51408" w:rsidRDefault="00C51408" w:rsidP="008B05A1">
      <w:pPr>
        <w:pStyle w:val="Zkladntextodsazen"/>
        <w:spacing w:before="120" w:after="120" w:line="276" w:lineRule="auto"/>
        <w:ind w:left="567"/>
        <w:rPr>
          <w:rFonts w:ascii="Segoe UI" w:hAnsi="Segoe UI" w:cs="Segoe UI"/>
          <w:sz w:val="22"/>
          <w:szCs w:val="22"/>
          <w:lang w:val="cs-CZ"/>
        </w:rPr>
      </w:pPr>
      <w:r w:rsidRPr="008B05A1">
        <w:rPr>
          <w:rFonts w:ascii="Segoe UI" w:hAnsi="Segoe UI" w:cs="Segoe UI"/>
          <w:sz w:val="22"/>
          <w:szCs w:val="22"/>
          <w:lang w:val="cs-CZ"/>
        </w:rPr>
        <w:t xml:space="preserve">Příloha č. </w:t>
      </w:r>
      <w:r w:rsidR="000C2FE3">
        <w:rPr>
          <w:rFonts w:ascii="Segoe UI" w:hAnsi="Segoe UI" w:cs="Segoe UI"/>
          <w:sz w:val="22"/>
          <w:szCs w:val="22"/>
          <w:lang w:val="cs-CZ"/>
        </w:rPr>
        <w:t>6</w:t>
      </w:r>
      <w:r w:rsidRPr="008B05A1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B14757">
        <w:rPr>
          <w:rFonts w:ascii="Segoe UI" w:hAnsi="Segoe UI" w:cs="Segoe UI"/>
          <w:sz w:val="22"/>
          <w:szCs w:val="22"/>
          <w:lang w:val="cs-CZ"/>
        </w:rPr>
        <w:t>–</w:t>
      </w:r>
      <w:r w:rsidRPr="008B05A1">
        <w:rPr>
          <w:rFonts w:ascii="Segoe UI" w:hAnsi="Segoe UI" w:cs="Segoe UI"/>
          <w:sz w:val="22"/>
          <w:szCs w:val="22"/>
          <w:lang w:val="cs-CZ"/>
        </w:rPr>
        <w:t xml:space="preserve"> </w:t>
      </w:r>
      <w:r w:rsidR="00B14757" w:rsidRPr="0096519A">
        <w:rPr>
          <w:rFonts w:ascii="Segoe UI" w:hAnsi="Segoe UI" w:cs="Segoe UI"/>
          <w:sz w:val="22"/>
          <w:szCs w:val="22"/>
          <w:lang w:val="cs-CZ"/>
        </w:rPr>
        <w:t>Minimální technické podmínky</w:t>
      </w:r>
    </w:p>
    <w:p w14:paraId="2FC30AEF" w14:textId="2E73E03B" w:rsidR="00B73229" w:rsidRPr="008B05A1" w:rsidRDefault="00B73229" w:rsidP="00B73229">
      <w:pPr>
        <w:pStyle w:val="Zkladntextodsazen"/>
        <w:spacing w:before="120" w:after="120" w:line="276" w:lineRule="auto"/>
        <w:ind w:left="567"/>
        <w:rPr>
          <w:rFonts w:ascii="Segoe UI" w:hAnsi="Segoe UI" w:cs="Segoe UI"/>
          <w:sz w:val="22"/>
          <w:szCs w:val="22"/>
          <w:lang w:val="cs-CZ"/>
        </w:rPr>
      </w:pPr>
      <w:r w:rsidRPr="008B05A1">
        <w:rPr>
          <w:rFonts w:ascii="Segoe UI" w:hAnsi="Segoe UI" w:cs="Segoe UI"/>
          <w:sz w:val="22"/>
          <w:szCs w:val="22"/>
          <w:lang w:val="cs-CZ"/>
        </w:rPr>
        <w:t xml:space="preserve">Příloha č. </w:t>
      </w:r>
      <w:r>
        <w:rPr>
          <w:rFonts w:ascii="Segoe UI" w:hAnsi="Segoe UI" w:cs="Segoe UI"/>
          <w:sz w:val="22"/>
          <w:szCs w:val="22"/>
          <w:lang w:val="cs-CZ"/>
        </w:rPr>
        <w:t>7</w:t>
      </w:r>
      <w:r w:rsidRPr="008B05A1">
        <w:rPr>
          <w:rFonts w:ascii="Segoe UI" w:hAnsi="Segoe UI" w:cs="Segoe UI"/>
          <w:sz w:val="22"/>
          <w:szCs w:val="22"/>
          <w:lang w:val="cs-CZ"/>
        </w:rPr>
        <w:t xml:space="preserve"> </w:t>
      </w:r>
      <w:r>
        <w:rPr>
          <w:rFonts w:ascii="Segoe UI" w:hAnsi="Segoe UI" w:cs="Segoe UI"/>
          <w:sz w:val="22"/>
          <w:szCs w:val="22"/>
          <w:lang w:val="cs-CZ"/>
        </w:rPr>
        <w:t>–</w:t>
      </w:r>
      <w:r w:rsidRPr="008B05A1">
        <w:rPr>
          <w:rFonts w:ascii="Segoe UI" w:hAnsi="Segoe UI" w:cs="Segoe UI"/>
          <w:sz w:val="22"/>
          <w:szCs w:val="22"/>
          <w:lang w:val="cs-CZ"/>
        </w:rPr>
        <w:t xml:space="preserve"> </w:t>
      </w:r>
      <w:r>
        <w:rPr>
          <w:rFonts w:ascii="Segoe UI" w:hAnsi="Segoe UI" w:cs="Segoe UI"/>
          <w:sz w:val="22"/>
          <w:szCs w:val="22"/>
          <w:lang w:val="cs-CZ"/>
        </w:rPr>
        <w:t>Studie proveditelnosti</w:t>
      </w:r>
    </w:p>
    <w:p w14:paraId="6DD87868" w14:textId="14C0079B" w:rsidR="0052099E" w:rsidRPr="000C5440" w:rsidRDefault="0052099E" w:rsidP="00BD5DCB">
      <w:pPr>
        <w:autoSpaceDE w:val="0"/>
        <w:autoSpaceDN w:val="0"/>
        <w:spacing w:before="840" w:after="480" w:line="276" w:lineRule="auto"/>
        <w:jc w:val="both"/>
        <w:rPr>
          <w:rFonts w:ascii="Segoe UI" w:hAnsi="Segoe UI" w:cs="Segoe UI"/>
          <w:bCs/>
        </w:rPr>
      </w:pPr>
      <w:r w:rsidRPr="00BD5DCB">
        <w:rPr>
          <w:rFonts w:ascii="Segoe UI" w:hAnsi="Segoe UI" w:cs="Segoe UI"/>
          <w:bCs/>
        </w:rPr>
        <w:t>V P</w:t>
      </w:r>
      <w:r w:rsidR="004F2FD8" w:rsidRPr="00BD5DCB">
        <w:rPr>
          <w:rFonts w:ascii="Segoe UI" w:hAnsi="Segoe UI" w:cs="Segoe UI"/>
          <w:bCs/>
        </w:rPr>
        <w:t>ardubicích</w:t>
      </w:r>
      <w:r w:rsidRPr="00BD5DCB">
        <w:rPr>
          <w:rFonts w:ascii="Segoe UI" w:hAnsi="Segoe UI" w:cs="Segoe UI"/>
          <w:bCs/>
        </w:rPr>
        <w:t xml:space="preserve"> dne </w:t>
      </w:r>
      <w:r w:rsidR="00BD5DCB" w:rsidRPr="00BD5DCB">
        <w:rPr>
          <w:rFonts w:ascii="Segoe UI" w:hAnsi="Segoe UI" w:cs="Segoe UI"/>
          <w:bCs/>
        </w:rPr>
        <w:t>25</w:t>
      </w:r>
      <w:r w:rsidRPr="00BD5DCB">
        <w:rPr>
          <w:rFonts w:ascii="Segoe UI" w:hAnsi="Segoe UI" w:cs="Segoe UI"/>
          <w:bCs/>
        </w:rPr>
        <w:t xml:space="preserve">. </w:t>
      </w:r>
      <w:r w:rsidR="00BD5DCB" w:rsidRPr="00BD5DCB">
        <w:rPr>
          <w:rFonts w:ascii="Segoe UI" w:hAnsi="Segoe UI" w:cs="Segoe UI"/>
          <w:bCs/>
        </w:rPr>
        <w:t>9</w:t>
      </w:r>
      <w:r w:rsidRPr="00BD5DCB">
        <w:rPr>
          <w:rFonts w:ascii="Segoe UI" w:hAnsi="Segoe UI" w:cs="Segoe UI"/>
          <w:bCs/>
        </w:rPr>
        <w:t>. 201</w:t>
      </w:r>
      <w:r w:rsidR="004F2FD8" w:rsidRPr="00BD5DCB">
        <w:rPr>
          <w:rFonts w:ascii="Segoe UI" w:hAnsi="Segoe UI" w:cs="Segoe UI"/>
          <w:bCs/>
        </w:rPr>
        <w:t>8</w:t>
      </w:r>
    </w:p>
    <w:p w14:paraId="34D00C37" w14:textId="77777777" w:rsidR="00BD5DCB" w:rsidRDefault="00BD5DCB" w:rsidP="00BD5DCB">
      <w:pPr>
        <w:autoSpaceDE w:val="0"/>
        <w:autoSpaceDN w:val="0"/>
        <w:jc w:val="center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color w:val="000000"/>
        </w:rPr>
        <w:t>Pardubický kraj</w:t>
      </w:r>
    </w:p>
    <w:p w14:paraId="2C71716C" w14:textId="77777777" w:rsidR="00BD5DCB" w:rsidRDefault="00BD5DCB" w:rsidP="00BD5DCB">
      <w:pPr>
        <w:keepNext/>
        <w:spacing w:line="276" w:lineRule="auto"/>
        <w:jc w:val="center"/>
        <w:rPr>
          <w:rFonts w:ascii="Segoe UI" w:hAnsi="Segoe UI" w:cs="Segoe UI"/>
        </w:rPr>
      </w:pPr>
      <w:proofErr w:type="spellStart"/>
      <w:r>
        <w:rPr>
          <w:rFonts w:ascii="Segoe UI" w:hAnsi="Segoe UI" w:cs="Segoe UI"/>
        </w:rPr>
        <w:t>i.s</w:t>
      </w:r>
      <w:proofErr w:type="spellEnd"/>
      <w:r>
        <w:rPr>
          <w:rFonts w:ascii="Segoe UI" w:hAnsi="Segoe UI" w:cs="Segoe UI"/>
        </w:rPr>
        <w:t xml:space="preserve">. MT </w:t>
      </w:r>
      <w:proofErr w:type="spellStart"/>
      <w:r>
        <w:rPr>
          <w:rFonts w:ascii="Segoe UI" w:hAnsi="Segoe UI" w:cs="Segoe UI"/>
        </w:rPr>
        <w:t>Legal</w:t>
      </w:r>
      <w:proofErr w:type="spellEnd"/>
      <w:r>
        <w:rPr>
          <w:rFonts w:ascii="Segoe UI" w:hAnsi="Segoe UI" w:cs="Segoe UI"/>
        </w:rPr>
        <w:t xml:space="preserve"> s.r.o., advokátní kancelář</w:t>
      </w:r>
      <w:r>
        <w:rPr>
          <w:rFonts w:ascii="Segoe UI" w:hAnsi="Segoe UI" w:cs="Segoe UI"/>
        </w:rPr>
        <w:br/>
        <w:t>JUDr. Petr Novotný, LL.M., jednatel</w:t>
      </w:r>
    </w:p>
    <w:p w14:paraId="1719151A" w14:textId="77777777" w:rsidR="00BD5DCB" w:rsidRDefault="00BD5DCB" w:rsidP="00BD5DCB">
      <w:pPr>
        <w:keepNext/>
        <w:spacing w:line="276" w:lineRule="auto"/>
        <w:jc w:val="center"/>
        <w:rPr>
          <w:rFonts w:ascii="Segoe UI" w:hAnsi="Segoe UI" w:cs="Segoe UI"/>
        </w:rPr>
      </w:pPr>
      <w:r>
        <w:rPr>
          <w:rFonts w:ascii="Segoe UI" w:hAnsi="Segoe UI" w:cs="Segoe UI"/>
        </w:rPr>
        <w:t>schváleno usnesením Rady Pardubického kraje dne 24. 9. 2018, č. R/1401/18</w:t>
      </w:r>
    </w:p>
    <w:p w14:paraId="781C9288" w14:textId="24498DC2" w:rsidR="0052099E" w:rsidRPr="004F2FD8" w:rsidRDefault="0052099E" w:rsidP="00BD5DCB">
      <w:pPr>
        <w:widowControl w:val="0"/>
        <w:spacing w:before="480" w:line="276" w:lineRule="auto"/>
        <w:ind w:left="3402"/>
        <w:jc w:val="center"/>
        <w:rPr>
          <w:rFonts w:ascii="Segoe UI" w:hAnsi="Segoe UI" w:cs="Segoe UI"/>
          <w:color w:val="000000"/>
        </w:rPr>
      </w:pPr>
    </w:p>
    <w:sectPr w:rsidR="0052099E" w:rsidRPr="004F2FD8" w:rsidSect="00BD3E26">
      <w:footerReference w:type="default" r:id="rId21"/>
      <w:headerReference w:type="first" r:id="rId22"/>
      <w:footerReference w:type="first" r:id="rId23"/>
      <w:pgSz w:w="11906" w:h="16838" w:code="9"/>
      <w:pgMar w:top="1249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A5F77" w14:textId="77777777" w:rsidR="00580EC3" w:rsidRDefault="00580EC3">
      <w:r>
        <w:separator/>
      </w:r>
    </w:p>
  </w:endnote>
  <w:endnote w:type="continuationSeparator" w:id="0">
    <w:p w14:paraId="7D96FAD3" w14:textId="77777777" w:rsidR="00580EC3" w:rsidRDefault="0058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753AF" w14:textId="58E455F9" w:rsidR="00554A09" w:rsidRPr="008068A2" w:rsidRDefault="00554A09">
    <w:pPr>
      <w:pStyle w:val="Zpat"/>
      <w:pBdr>
        <w:top w:val="single" w:sz="4" w:space="1" w:color="auto"/>
      </w:pBdr>
      <w:tabs>
        <w:tab w:val="left" w:pos="8820"/>
      </w:tabs>
      <w:rPr>
        <w:rFonts w:ascii="Segoe UI" w:hAnsi="Segoe UI" w:cs="Segoe UI"/>
      </w:rPr>
    </w:pPr>
    <w:r w:rsidRPr="0080168D">
      <w:rPr>
        <w:rFonts w:ascii="Palatino Linotype" w:hAnsi="Palatino Linotype"/>
        <w:sz w:val="16"/>
      </w:rPr>
      <w:tab/>
    </w:r>
    <w:r w:rsidRPr="008068A2">
      <w:rPr>
        <w:rStyle w:val="slostrnky"/>
        <w:rFonts w:ascii="Segoe UI" w:hAnsi="Segoe UI" w:cs="Segoe UI"/>
      </w:rPr>
      <w:fldChar w:fldCharType="begin"/>
    </w:r>
    <w:r w:rsidRPr="008068A2">
      <w:rPr>
        <w:rStyle w:val="slostrnky"/>
        <w:rFonts w:ascii="Segoe UI" w:hAnsi="Segoe UI" w:cs="Segoe UI"/>
      </w:rPr>
      <w:instrText xml:space="preserve">PAGE  </w:instrText>
    </w:r>
    <w:r w:rsidRPr="008068A2">
      <w:rPr>
        <w:rStyle w:val="slostrnky"/>
        <w:rFonts w:ascii="Segoe UI" w:hAnsi="Segoe UI" w:cs="Segoe UI"/>
      </w:rPr>
      <w:fldChar w:fldCharType="separate"/>
    </w:r>
    <w:r w:rsidR="007D2F42">
      <w:rPr>
        <w:rStyle w:val="slostrnky"/>
        <w:rFonts w:ascii="Segoe UI" w:hAnsi="Segoe UI" w:cs="Segoe UI"/>
        <w:noProof/>
      </w:rPr>
      <w:t>15</w:t>
    </w:r>
    <w:r w:rsidRPr="008068A2">
      <w:rPr>
        <w:rStyle w:val="slostrnky"/>
        <w:rFonts w:ascii="Segoe UI" w:hAnsi="Segoe UI" w:cs="Segoe UI"/>
      </w:rPr>
      <w:fldChar w:fldCharType="end"/>
    </w:r>
    <w:r w:rsidRPr="008068A2">
      <w:rPr>
        <w:rFonts w:ascii="Segoe UI" w:hAnsi="Segoe UI" w:cs="Segoe U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930CE3" w14:textId="77777777" w:rsidR="00554A09" w:rsidRPr="0080168D" w:rsidRDefault="00554A09">
    <w:pPr>
      <w:pStyle w:val="Zpat"/>
      <w:pBdr>
        <w:top w:val="single" w:sz="4" w:space="0" w:color="auto"/>
      </w:pBdr>
      <w:rPr>
        <w:rFonts w:ascii="Palatino Linotype" w:hAnsi="Palatino Linotype"/>
        <w:i/>
      </w:rPr>
    </w:pPr>
    <w:r w:rsidRPr="0080168D">
      <w:rPr>
        <w:rFonts w:ascii="Palatino Linotype" w:hAnsi="Palatino Linotype"/>
        <w:i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340F43" w14:textId="77777777" w:rsidR="00580EC3" w:rsidRDefault="00580EC3">
      <w:r>
        <w:separator/>
      </w:r>
    </w:p>
  </w:footnote>
  <w:footnote w:type="continuationSeparator" w:id="0">
    <w:p w14:paraId="75DCCEAE" w14:textId="77777777" w:rsidR="00580EC3" w:rsidRDefault="00580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8C957" w14:textId="3BBF2461" w:rsidR="006C4D5C" w:rsidRDefault="00D83FE4">
    <w:pPr>
      <w:pStyle w:val="Zhlav"/>
    </w:pPr>
    <w:r>
      <w:rPr>
        <w:noProof/>
      </w:rPr>
      <w:drawing>
        <wp:inline distT="0" distB="0" distL="0" distR="0" wp14:anchorId="55063F0A" wp14:editId="0B8300B7">
          <wp:extent cx="5273040" cy="86868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040" cy="868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EBD15E9"/>
    <w:multiLevelType w:val="hybridMultilevel"/>
    <w:tmpl w:val="8186504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17115"/>
    <w:multiLevelType w:val="hybridMultilevel"/>
    <w:tmpl w:val="1EA059A0"/>
    <w:lvl w:ilvl="0" w:tplc="83FE090A">
      <w:start w:val="13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96B62DE"/>
    <w:multiLevelType w:val="hybridMultilevel"/>
    <w:tmpl w:val="E38ADDD2"/>
    <w:lvl w:ilvl="0" w:tplc="0405000F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270DC"/>
    <w:multiLevelType w:val="hybridMultilevel"/>
    <w:tmpl w:val="E544E76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7" w15:restartNumberingAfterBreak="0">
    <w:nsid w:val="26E55506"/>
    <w:multiLevelType w:val="hybridMultilevel"/>
    <w:tmpl w:val="E38ADDD2"/>
    <w:lvl w:ilvl="0" w:tplc="0405000F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346A9D"/>
    <w:multiLevelType w:val="multilevel"/>
    <w:tmpl w:val="D3061F34"/>
    <w:styleLink w:val="G-odr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6A49F4"/>
    <w:multiLevelType w:val="hybridMultilevel"/>
    <w:tmpl w:val="E38ADDD2"/>
    <w:lvl w:ilvl="0" w:tplc="0405000F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5">
      <w:start w:val="1"/>
      <w:numFmt w:val="upperLetter"/>
      <w:lvlText w:val="%3."/>
      <w:lvlJc w:val="lef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35550"/>
    <w:multiLevelType w:val="hybridMultilevel"/>
    <w:tmpl w:val="3DAC423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2E3C0536">
      <w:start w:val="1"/>
      <w:numFmt w:val="lowerLetter"/>
      <w:pStyle w:val="Styl4"/>
      <w:lvlText w:val="%2)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D117F9C"/>
    <w:multiLevelType w:val="hybridMultilevel"/>
    <w:tmpl w:val="C938F74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462F7E"/>
    <w:multiLevelType w:val="hybridMultilevel"/>
    <w:tmpl w:val="1F08CE2E"/>
    <w:lvl w:ilvl="0" w:tplc="4E847A84">
      <w:start w:val="1"/>
      <w:numFmt w:val="lowerRoman"/>
      <w:pStyle w:val="slovanseznam"/>
      <w:lvlText w:val="%1)"/>
      <w:lvlJc w:val="left"/>
      <w:pPr>
        <w:ind w:left="114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7A72095"/>
    <w:multiLevelType w:val="hybridMultilevel"/>
    <w:tmpl w:val="E544E766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16" w15:restartNumberingAfterBreak="0">
    <w:nsid w:val="5988714E"/>
    <w:multiLevelType w:val="hybridMultilevel"/>
    <w:tmpl w:val="2A6CB78E"/>
    <w:lvl w:ilvl="0" w:tplc="12187FD4">
      <w:numFmt w:val="bullet"/>
      <w:lvlText w:val="-"/>
      <w:lvlJc w:val="left"/>
      <w:pPr>
        <w:ind w:left="1865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2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5" w:hanging="360"/>
      </w:pPr>
      <w:rPr>
        <w:rFonts w:ascii="Wingdings" w:hAnsi="Wingdings" w:hint="default"/>
      </w:rPr>
    </w:lvl>
  </w:abstractNum>
  <w:abstractNum w:abstractNumId="17" w15:restartNumberingAfterBreak="0">
    <w:nsid w:val="698D1F23"/>
    <w:multiLevelType w:val="hybridMultilevel"/>
    <w:tmpl w:val="C7B60464"/>
    <w:lvl w:ilvl="0" w:tplc="E34C59F0">
      <w:start w:val="1"/>
      <w:numFmt w:val="bullet"/>
      <w:lvlText w:val="-"/>
      <w:lvlJc w:val="left"/>
      <w:pPr>
        <w:ind w:left="846" w:hanging="360"/>
      </w:pPr>
      <w:rPr>
        <w:rFonts w:ascii="Segoe UI" w:eastAsia="Times New Roman" w:hAnsi="Segoe UI" w:cs="Segoe UI" w:hint="default"/>
      </w:rPr>
    </w:lvl>
    <w:lvl w:ilvl="1" w:tplc="04050003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8" w15:restartNumberingAfterBreak="0">
    <w:nsid w:val="69E01242"/>
    <w:multiLevelType w:val="multilevel"/>
    <w:tmpl w:val="1BFCF530"/>
    <w:lvl w:ilvl="0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Segoe UI" w:hAnsi="Segoe UI" w:cs="Segoe UI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AAF1A1F"/>
    <w:multiLevelType w:val="multilevel"/>
    <w:tmpl w:val="0E2C1D2C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0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C7776F"/>
    <w:multiLevelType w:val="hybridMultilevel"/>
    <w:tmpl w:val="5CA0E6FA"/>
    <w:lvl w:ilvl="0" w:tplc="9A1A71D8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2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7E305A21"/>
    <w:multiLevelType w:val="hybridMultilevel"/>
    <w:tmpl w:val="B7003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C4B9F"/>
    <w:multiLevelType w:val="hybridMultilevel"/>
    <w:tmpl w:val="D416EEDE"/>
    <w:lvl w:ilvl="0" w:tplc="0405000F">
      <w:start w:val="1"/>
      <w:numFmt w:val="lowerLetter"/>
      <w:lvlText w:val="%1)"/>
      <w:lvlJc w:val="left"/>
      <w:pPr>
        <w:ind w:left="1146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8"/>
  </w:num>
  <w:num w:numId="2">
    <w:abstractNumId w:val="23"/>
  </w:num>
  <w:num w:numId="3">
    <w:abstractNumId w:val="20"/>
  </w:num>
  <w:num w:numId="4">
    <w:abstractNumId w:val="19"/>
  </w:num>
  <w:num w:numId="5">
    <w:abstractNumId w:val="22"/>
  </w:num>
  <w:num w:numId="6">
    <w:abstractNumId w:val="15"/>
  </w:num>
  <w:num w:numId="7">
    <w:abstractNumId w:val="5"/>
  </w:num>
  <w:num w:numId="8">
    <w:abstractNumId w:val="21"/>
  </w:num>
  <w:num w:numId="9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10">
    <w:abstractNumId w:val="0"/>
  </w:num>
  <w:num w:numId="11">
    <w:abstractNumId w:val="2"/>
  </w:num>
  <w:num w:numId="12">
    <w:abstractNumId w:val="11"/>
  </w:num>
  <w:num w:numId="13">
    <w:abstractNumId w:val="8"/>
  </w:num>
  <w:num w:numId="14">
    <w:abstractNumId w:val="13"/>
  </w:num>
  <w:num w:numId="15">
    <w:abstractNumId w:val="6"/>
  </w:num>
  <w:num w:numId="16">
    <w:abstractNumId w:val="3"/>
  </w:num>
  <w:num w:numId="17">
    <w:abstractNumId w:val="7"/>
  </w:num>
  <w:num w:numId="18">
    <w:abstractNumId w:val="10"/>
  </w:num>
  <w:num w:numId="19">
    <w:abstractNumId w:val="14"/>
  </w:num>
  <w:num w:numId="2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2"/>
  </w:num>
  <w:num w:numId="23">
    <w:abstractNumId w:val="16"/>
  </w:num>
  <w:num w:numId="24">
    <w:abstractNumId w:val="4"/>
  </w:num>
  <w:num w:numId="25">
    <w:abstractNumId w:val="17"/>
  </w:num>
  <w:num w:numId="26">
    <w:abstractNumId w:val="24"/>
  </w:num>
  <w:num w:numId="2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enka Lelitovská">
    <w15:presenceInfo w15:providerId="AD" w15:userId="S-1-5-21-1315779502-3155419532-3597027770-13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cs-CZ" w:vendorID="7" w:dllVersion="514" w:checkStyle="1"/>
  <w:proofState w:spelling="clean" w:grammar="clean"/>
  <w:attachedTemplate r:id="rId1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F90"/>
    <w:rsid w:val="0000108C"/>
    <w:rsid w:val="000018DB"/>
    <w:rsid w:val="00001DA6"/>
    <w:rsid w:val="0000218F"/>
    <w:rsid w:val="00002495"/>
    <w:rsid w:val="000025CC"/>
    <w:rsid w:val="00002C43"/>
    <w:rsid w:val="00004483"/>
    <w:rsid w:val="000044C4"/>
    <w:rsid w:val="00005224"/>
    <w:rsid w:val="00005CD2"/>
    <w:rsid w:val="00006964"/>
    <w:rsid w:val="00007632"/>
    <w:rsid w:val="00007C31"/>
    <w:rsid w:val="00010296"/>
    <w:rsid w:val="00010591"/>
    <w:rsid w:val="00010808"/>
    <w:rsid w:val="000117E3"/>
    <w:rsid w:val="00011BD3"/>
    <w:rsid w:val="00012946"/>
    <w:rsid w:val="00012DCD"/>
    <w:rsid w:val="00013EA7"/>
    <w:rsid w:val="00014913"/>
    <w:rsid w:val="00014A00"/>
    <w:rsid w:val="00014F12"/>
    <w:rsid w:val="00015105"/>
    <w:rsid w:val="00015188"/>
    <w:rsid w:val="00015A2E"/>
    <w:rsid w:val="00015C6A"/>
    <w:rsid w:val="00015F6D"/>
    <w:rsid w:val="0001655B"/>
    <w:rsid w:val="00017DF4"/>
    <w:rsid w:val="0002120E"/>
    <w:rsid w:val="00021A6A"/>
    <w:rsid w:val="000223B8"/>
    <w:rsid w:val="00022A8E"/>
    <w:rsid w:val="000235C8"/>
    <w:rsid w:val="00024CC8"/>
    <w:rsid w:val="000275E8"/>
    <w:rsid w:val="00027E2C"/>
    <w:rsid w:val="000300A8"/>
    <w:rsid w:val="00032336"/>
    <w:rsid w:val="00032969"/>
    <w:rsid w:val="00033291"/>
    <w:rsid w:val="00033D5A"/>
    <w:rsid w:val="00035508"/>
    <w:rsid w:val="000356F5"/>
    <w:rsid w:val="00035740"/>
    <w:rsid w:val="00036855"/>
    <w:rsid w:val="00041338"/>
    <w:rsid w:val="00041D48"/>
    <w:rsid w:val="00042250"/>
    <w:rsid w:val="000425DE"/>
    <w:rsid w:val="00042D39"/>
    <w:rsid w:val="0004367F"/>
    <w:rsid w:val="00043EB2"/>
    <w:rsid w:val="00044228"/>
    <w:rsid w:val="00044AAA"/>
    <w:rsid w:val="0004552B"/>
    <w:rsid w:val="0004552F"/>
    <w:rsid w:val="000457E8"/>
    <w:rsid w:val="00045949"/>
    <w:rsid w:val="00050499"/>
    <w:rsid w:val="00050DB2"/>
    <w:rsid w:val="0005283D"/>
    <w:rsid w:val="000535C8"/>
    <w:rsid w:val="00053BC4"/>
    <w:rsid w:val="0005459E"/>
    <w:rsid w:val="000549FA"/>
    <w:rsid w:val="000555A8"/>
    <w:rsid w:val="000557AA"/>
    <w:rsid w:val="00055B2D"/>
    <w:rsid w:val="000561F2"/>
    <w:rsid w:val="0005631C"/>
    <w:rsid w:val="0005665E"/>
    <w:rsid w:val="00056821"/>
    <w:rsid w:val="00056C77"/>
    <w:rsid w:val="00057D99"/>
    <w:rsid w:val="000601FB"/>
    <w:rsid w:val="00061A53"/>
    <w:rsid w:val="00061B4A"/>
    <w:rsid w:val="00064D3D"/>
    <w:rsid w:val="00064FF7"/>
    <w:rsid w:val="00065672"/>
    <w:rsid w:val="0006640C"/>
    <w:rsid w:val="00066B3C"/>
    <w:rsid w:val="00066D70"/>
    <w:rsid w:val="00066E1F"/>
    <w:rsid w:val="000672E2"/>
    <w:rsid w:val="0006747C"/>
    <w:rsid w:val="00071172"/>
    <w:rsid w:val="0007359E"/>
    <w:rsid w:val="000737E7"/>
    <w:rsid w:val="00075262"/>
    <w:rsid w:val="00075A2C"/>
    <w:rsid w:val="00075D78"/>
    <w:rsid w:val="0007668E"/>
    <w:rsid w:val="00076C7C"/>
    <w:rsid w:val="00076E77"/>
    <w:rsid w:val="000777FE"/>
    <w:rsid w:val="0007780D"/>
    <w:rsid w:val="00081E6B"/>
    <w:rsid w:val="000838B4"/>
    <w:rsid w:val="0008420E"/>
    <w:rsid w:val="000844FF"/>
    <w:rsid w:val="00085005"/>
    <w:rsid w:val="00085826"/>
    <w:rsid w:val="00086060"/>
    <w:rsid w:val="00086D06"/>
    <w:rsid w:val="00087FD5"/>
    <w:rsid w:val="000902FF"/>
    <w:rsid w:val="00091328"/>
    <w:rsid w:val="0009244B"/>
    <w:rsid w:val="00092785"/>
    <w:rsid w:val="00092D10"/>
    <w:rsid w:val="00093AA9"/>
    <w:rsid w:val="0009496F"/>
    <w:rsid w:val="00096760"/>
    <w:rsid w:val="00097AEF"/>
    <w:rsid w:val="000A0D6E"/>
    <w:rsid w:val="000A0F78"/>
    <w:rsid w:val="000A31D2"/>
    <w:rsid w:val="000A3C89"/>
    <w:rsid w:val="000A450D"/>
    <w:rsid w:val="000A5BD8"/>
    <w:rsid w:val="000A7B83"/>
    <w:rsid w:val="000B04BB"/>
    <w:rsid w:val="000B1B34"/>
    <w:rsid w:val="000B2138"/>
    <w:rsid w:val="000B35C3"/>
    <w:rsid w:val="000B3D62"/>
    <w:rsid w:val="000B56FF"/>
    <w:rsid w:val="000B577E"/>
    <w:rsid w:val="000B581C"/>
    <w:rsid w:val="000B6A59"/>
    <w:rsid w:val="000B6D6D"/>
    <w:rsid w:val="000B6E9D"/>
    <w:rsid w:val="000B719B"/>
    <w:rsid w:val="000B7669"/>
    <w:rsid w:val="000B7841"/>
    <w:rsid w:val="000B7950"/>
    <w:rsid w:val="000C08F2"/>
    <w:rsid w:val="000C2FE3"/>
    <w:rsid w:val="000C30FA"/>
    <w:rsid w:val="000C3460"/>
    <w:rsid w:val="000C3C6D"/>
    <w:rsid w:val="000C5114"/>
    <w:rsid w:val="000C559F"/>
    <w:rsid w:val="000C577D"/>
    <w:rsid w:val="000C5A84"/>
    <w:rsid w:val="000C698F"/>
    <w:rsid w:val="000C6BE3"/>
    <w:rsid w:val="000C7BE5"/>
    <w:rsid w:val="000C7BEF"/>
    <w:rsid w:val="000C7E02"/>
    <w:rsid w:val="000D0E39"/>
    <w:rsid w:val="000D19A8"/>
    <w:rsid w:val="000D4390"/>
    <w:rsid w:val="000D4D78"/>
    <w:rsid w:val="000D53F6"/>
    <w:rsid w:val="000D5552"/>
    <w:rsid w:val="000D5E88"/>
    <w:rsid w:val="000D5F16"/>
    <w:rsid w:val="000D60E5"/>
    <w:rsid w:val="000D6B56"/>
    <w:rsid w:val="000D6E65"/>
    <w:rsid w:val="000D7323"/>
    <w:rsid w:val="000D7A1A"/>
    <w:rsid w:val="000E0261"/>
    <w:rsid w:val="000E0543"/>
    <w:rsid w:val="000E27AC"/>
    <w:rsid w:val="000E2966"/>
    <w:rsid w:val="000E2D1E"/>
    <w:rsid w:val="000E32F9"/>
    <w:rsid w:val="000E340E"/>
    <w:rsid w:val="000E43F6"/>
    <w:rsid w:val="000E4C53"/>
    <w:rsid w:val="000E5E31"/>
    <w:rsid w:val="000E7E35"/>
    <w:rsid w:val="000F0657"/>
    <w:rsid w:val="000F0FFB"/>
    <w:rsid w:val="000F1509"/>
    <w:rsid w:val="000F16FE"/>
    <w:rsid w:val="000F2060"/>
    <w:rsid w:val="000F209E"/>
    <w:rsid w:val="000F290B"/>
    <w:rsid w:val="000F4377"/>
    <w:rsid w:val="000F4639"/>
    <w:rsid w:val="000F5F95"/>
    <w:rsid w:val="000F6B9B"/>
    <w:rsid w:val="000F701B"/>
    <w:rsid w:val="00100ECF"/>
    <w:rsid w:val="001016BE"/>
    <w:rsid w:val="00101BAA"/>
    <w:rsid w:val="00103026"/>
    <w:rsid w:val="00103181"/>
    <w:rsid w:val="001041CC"/>
    <w:rsid w:val="001041EC"/>
    <w:rsid w:val="0010512F"/>
    <w:rsid w:val="00105E82"/>
    <w:rsid w:val="00106E43"/>
    <w:rsid w:val="00110FC1"/>
    <w:rsid w:val="00111CFF"/>
    <w:rsid w:val="00112140"/>
    <w:rsid w:val="00112167"/>
    <w:rsid w:val="00113BC2"/>
    <w:rsid w:val="00113BD5"/>
    <w:rsid w:val="001162F0"/>
    <w:rsid w:val="00116F95"/>
    <w:rsid w:val="001174F8"/>
    <w:rsid w:val="0011798B"/>
    <w:rsid w:val="00120473"/>
    <w:rsid w:val="00120DC3"/>
    <w:rsid w:val="0012143E"/>
    <w:rsid w:val="001218A6"/>
    <w:rsid w:val="001226BD"/>
    <w:rsid w:val="00123B13"/>
    <w:rsid w:val="00125084"/>
    <w:rsid w:val="0012559A"/>
    <w:rsid w:val="0012561A"/>
    <w:rsid w:val="0012562C"/>
    <w:rsid w:val="0012568D"/>
    <w:rsid w:val="00125D73"/>
    <w:rsid w:val="00126166"/>
    <w:rsid w:val="001267B4"/>
    <w:rsid w:val="00127E97"/>
    <w:rsid w:val="00130220"/>
    <w:rsid w:val="0013080B"/>
    <w:rsid w:val="001319E1"/>
    <w:rsid w:val="00132D89"/>
    <w:rsid w:val="0013301F"/>
    <w:rsid w:val="00133403"/>
    <w:rsid w:val="001348C8"/>
    <w:rsid w:val="00134F02"/>
    <w:rsid w:val="00134F94"/>
    <w:rsid w:val="0013561D"/>
    <w:rsid w:val="0013562C"/>
    <w:rsid w:val="00135775"/>
    <w:rsid w:val="00135A90"/>
    <w:rsid w:val="001364BB"/>
    <w:rsid w:val="001379C3"/>
    <w:rsid w:val="00137FA8"/>
    <w:rsid w:val="001404B8"/>
    <w:rsid w:val="001413D5"/>
    <w:rsid w:val="001420BE"/>
    <w:rsid w:val="001424B5"/>
    <w:rsid w:val="00142B60"/>
    <w:rsid w:val="001435DE"/>
    <w:rsid w:val="0014399D"/>
    <w:rsid w:val="0014446C"/>
    <w:rsid w:val="0014516E"/>
    <w:rsid w:val="00145170"/>
    <w:rsid w:val="00145915"/>
    <w:rsid w:val="001461D0"/>
    <w:rsid w:val="00146415"/>
    <w:rsid w:val="001464D5"/>
    <w:rsid w:val="00147992"/>
    <w:rsid w:val="00147AA4"/>
    <w:rsid w:val="001505A5"/>
    <w:rsid w:val="001517CB"/>
    <w:rsid w:val="00151922"/>
    <w:rsid w:val="001524B0"/>
    <w:rsid w:val="00152B1C"/>
    <w:rsid w:val="0015342F"/>
    <w:rsid w:val="001536CB"/>
    <w:rsid w:val="00153823"/>
    <w:rsid w:val="00153CE2"/>
    <w:rsid w:val="00154F7A"/>
    <w:rsid w:val="0015589F"/>
    <w:rsid w:val="0015613A"/>
    <w:rsid w:val="00157268"/>
    <w:rsid w:val="001574AE"/>
    <w:rsid w:val="00157A43"/>
    <w:rsid w:val="00157E3C"/>
    <w:rsid w:val="00157E79"/>
    <w:rsid w:val="00157EB4"/>
    <w:rsid w:val="001600D4"/>
    <w:rsid w:val="001608B7"/>
    <w:rsid w:val="001608D2"/>
    <w:rsid w:val="00163164"/>
    <w:rsid w:val="00163373"/>
    <w:rsid w:val="00164011"/>
    <w:rsid w:val="00165DAC"/>
    <w:rsid w:val="00166BB2"/>
    <w:rsid w:val="00167F07"/>
    <w:rsid w:val="00167F2F"/>
    <w:rsid w:val="00167F5E"/>
    <w:rsid w:val="001702DB"/>
    <w:rsid w:val="001706A1"/>
    <w:rsid w:val="00170860"/>
    <w:rsid w:val="00170D4C"/>
    <w:rsid w:val="00171AAF"/>
    <w:rsid w:val="00172007"/>
    <w:rsid w:val="00172A91"/>
    <w:rsid w:val="00174918"/>
    <w:rsid w:val="001776E5"/>
    <w:rsid w:val="001808B1"/>
    <w:rsid w:val="00181270"/>
    <w:rsid w:val="001828D7"/>
    <w:rsid w:val="00183826"/>
    <w:rsid w:val="00184825"/>
    <w:rsid w:val="001850B2"/>
    <w:rsid w:val="0018568B"/>
    <w:rsid w:val="00185A7C"/>
    <w:rsid w:val="0018671A"/>
    <w:rsid w:val="00187291"/>
    <w:rsid w:val="0018782C"/>
    <w:rsid w:val="00187CFC"/>
    <w:rsid w:val="00190175"/>
    <w:rsid w:val="001904FB"/>
    <w:rsid w:val="001914B4"/>
    <w:rsid w:val="00191A21"/>
    <w:rsid w:val="00191D93"/>
    <w:rsid w:val="00192924"/>
    <w:rsid w:val="00192963"/>
    <w:rsid w:val="00193677"/>
    <w:rsid w:val="001937EF"/>
    <w:rsid w:val="001949A9"/>
    <w:rsid w:val="001950A2"/>
    <w:rsid w:val="0019590F"/>
    <w:rsid w:val="00195AF8"/>
    <w:rsid w:val="00195C90"/>
    <w:rsid w:val="00195DAD"/>
    <w:rsid w:val="0019646C"/>
    <w:rsid w:val="001966D2"/>
    <w:rsid w:val="00196C05"/>
    <w:rsid w:val="00196F5C"/>
    <w:rsid w:val="00197560"/>
    <w:rsid w:val="00197597"/>
    <w:rsid w:val="001A0C28"/>
    <w:rsid w:val="001A179B"/>
    <w:rsid w:val="001A1839"/>
    <w:rsid w:val="001A21B1"/>
    <w:rsid w:val="001A2268"/>
    <w:rsid w:val="001A233B"/>
    <w:rsid w:val="001A301B"/>
    <w:rsid w:val="001A347D"/>
    <w:rsid w:val="001A3548"/>
    <w:rsid w:val="001A4488"/>
    <w:rsid w:val="001A4AF2"/>
    <w:rsid w:val="001A6245"/>
    <w:rsid w:val="001A6E86"/>
    <w:rsid w:val="001A792A"/>
    <w:rsid w:val="001B04C4"/>
    <w:rsid w:val="001B0602"/>
    <w:rsid w:val="001B0856"/>
    <w:rsid w:val="001B08C3"/>
    <w:rsid w:val="001B0B3A"/>
    <w:rsid w:val="001B16AD"/>
    <w:rsid w:val="001B1D35"/>
    <w:rsid w:val="001B27C4"/>
    <w:rsid w:val="001B4113"/>
    <w:rsid w:val="001B4BDE"/>
    <w:rsid w:val="001B581D"/>
    <w:rsid w:val="001B5DB5"/>
    <w:rsid w:val="001B72EC"/>
    <w:rsid w:val="001C038E"/>
    <w:rsid w:val="001C0741"/>
    <w:rsid w:val="001C10F6"/>
    <w:rsid w:val="001C1814"/>
    <w:rsid w:val="001C1F0C"/>
    <w:rsid w:val="001C22A6"/>
    <w:rsid w:val="001C2595"/>
    <w:rsid w:val="001C2874"/>
    <w:rsid w:val="001C2BFD"/>
    <w:rsid w:val="001C2C99"/>
    <w:rsid w:val="001C3E6D"/>
    <w:rsid w:val="001C4ECA"/>
    <w:rsid w:val="001C63F3"/>
    <w:rsid w:val="001C6762"/>
    <w:rsid w:val="001C67E9"/>
    <w:rsid w:val="001C7033"/>
    <w:rsid w:val="001C7208"/>
    <w:rsid w:val="001C7D95"/>
    <w:rsid w:val="001C7EEB"/>
    <w:rsid w:val="001D15DE"/>
    <w:rsid w:val="001D19F2"/>
    <w:rsid w:val="001D4753"/>
    <w:rsid w:val="001D4824"/>
    <w:rsid w:val="001D6821"/>
    <w:rsid w:val="001D7532"/>
    <w:rsid w:val="001D7C26"/>
    <w:rsid w:val="001D7EE6"/>
    <w:rsid w:val="001D7F03"/>
    <w:rsid w:val="001E16E8"/>
    <w:rsid w:val="001E1A59"/>
    <w:rsid w:val="001E34AE"/>
    <w:rsid w:val="001E37DC"/>
    <w:rsid w:val="001E4F35"/>
    <w:rsid w:val="001E569A"/>
    <w:rsid w:val="001E586A"/>
    <w:rsid w:val="001E5DA6"/>
    <w:rsid w:val="001E60D1"/>
    <w:rsid w:val="001E65DC"/>
    <w:rsid w:val="001E662A"/>
    <w:rsid w:val="001E6D78"/>
    <w:rsid w:val="001E741D"/>
    <w:rsid w:val="001F0C22"/>
    <w:rsid w:val="001F1F48"/>
    <w:rsid w:val="001F27F5"/>
    <w:rsid w:val="001F2C0D"/>
    <w:rsid w:val="001F30DE"/>
    <w:rsid w:val="001F31D2"/>
    <w:rsid w:val="001F420D"/>
    <w:rsid w:val="001F45CE"/>
    <w:rsid w:val="001F4D69"/>
    <w:rsid w:val="001F5BB0"/>
    <w:rsid w:val="001F60C6"/>
    <w:rsid w:val="001F6C75"/>
    <w:rsid w:val="001F77A4"/>
    <w:rsid w:val="001F7888"/>
    <w:rsid w:val="002005B7"/>
    <w:rsid w:val="00202A51"/>
    <w:rsid w:val="00203D59"/>
    <w:rsid w:val="0020402F"/>
    <w:rsid w:val="00204049"/>
    <w:rsid w:val="00204554"/>
    <w:rsid w:val="00204807"/>
    <w:rsid w:val="002051C7"/>
    <w:rsid w:val="00205FD9"/>
    <w:rsid w:val="0020661B"/>
    <w:rsid w:val="00206666"/>
    <w:rsid w:val="00207676"/>
    <w:rsid w:val="002076D7"/>
    <w:rsid w:val="0021240C"/>
    <w:rsid w:val="002127F3"/>
    <w:rsid w:val="002133F5"/>
    <w:rsid w:val="00213C2D"/>
    <w:rsid w:val="00214AAF"/>
    <w:rsid w:val="00215103"/>
    <w:rsid w:val="002169E4"/>
    <w:rsid w:val="00217270"/>
    <w:rsid w:val="0021788D"/>
    <w:rsid w:val="002215D6"/>
    <w:rsid w:val="0022191E"/>
    <w:rsid w:val="00221976"/>
    <w:rsid w:val="00221C96"/>
    <w:rsid w:val="0022292A"/>
    <w:rsid w:val="00222B98"/>
    <w:rsid w:val="00223234"/>
    <w:rsid w:val="002232B4"/>
    <w:rsid w:val="0022468A"/>
    <w:rsid w:val="00224703"/>
    <w:rsid w:val="00224949"/>
    <w:rsid w:val="00224DF9"/>
    <w:rsid w:val="00225909"/>
    <w:rsid w:val="002261AC"/>
    <w:rsid w:val="002266A8"/>
    <w:rsid w:val="00226948"/>
    <w:rsid w:val="002273E6"/>
    <w:rsid w:val="00227896"/>
    <w:rsid w:val="00227BB8"/>
    <w:rsid w:val="002302C2"/>
    <w:rsid w:val="002306D3"/>
    <w:rsid w:val="00230772"/>
    <w:rsid w:val="00230BC4"/>
    <w:rsid w:val="00231E70"/>
    <w:rsid w:val="00232512"/>
    <w:rsid w:val="00233080"/>
    <w:rsid w:val="00233FB9"/>
    <w:rsid w:val="00234422"/>
    <w:rsid w:val="00234753"/>
    <w:rsid w:val="00234D91"/>
    <w:rsid w:val="00236D7D"/>
    <w:rsid w:val="00237052"/>
    <w:rsid w:val="002371C0"/>
    <w:rsid w:val="002402F5"/>
    <w:rsid w:val="00241DDD"/>
    <w:rsid w:val="00241FE3"/>
    <w:rsid w:val="00242F2E"/>
    <w:rsid w:val="00243511"/>
    <w:rsid w:val="00243C8B"/>
    <w:rsid w:val="00243DC0"/>
    <w:rsid w:val="002446BA"/>
    <w:rsid w:val="00244FB8"/>
    <w:rsid w:val="00246384"/>
    <w:rsid w:val="00246605"/>
    <w:rsid w:val="002479B5"/>
    <w:rsid w:val="00247CE5"/>
    <w:rsid w:val="00247FEF"/>
    <w:rsid w:val="002504D5"/>
    <w:rsid w:val="002506AC"/>
    <w:rsid w:val="00251737"/>
    <w:rsid w:val="00251B0C"/>
    <w:rsid w:val="0025281A"/>
    <w:rsid w:val="00252CF7"/>
    <w:rsid w:val="002531B0"/>
    <w:rsid w:val="00253D3C"/>
    <w:rsid w:val="002556B7"/>
    <w:rsid w:val="00255938"/>
    <w:rsid w:val="00256FE9"/>
    <w:rsid w:val="00257371"/>
    <w:rsid w:val="00260393"/>
    <w:rsid w:val="00260AFB"/>
    <w:rsid w:val="002619DF"/>
    <w:rsid w:val="00263AE0"/>
    <w:rsid w:val="00266184"/>
    <w:rsid w:val="0026723C"/>
    <w:rsid w:val="00271578"/>
    <w:rsid w:val="00271768"/>
    <w:rsid w:val="0027196B"/>
    <w:rsid w:val="002719CC"/>
    <w:rsid w:val="00271CBC"/>
    <w:rsid w:val="00272726"/>
    <w:rsid w:val="00274483"/>
    <w:rsid w:val="002749AA"/>
    <w:rsid w:val="00275D9C"/>
    <w:rsid w:val="00275E4B"/>
    <w:rsid w:val="00276804"/>
    <w:rsid w:val="00276FD9"/>
    <w:rsid w:val="002807D8"/>
    <w:rsid w:val="00280CFB"/>
    <w:rsid w:val="002814AC"/>
    <w:rsid w:val="00282244"/>
    <w:rsid w:val="0028239D"/>
    <w:rsid w:val="00282806"/>
    <w:rsid w:val="00282F8B"/>
    <w:rsid w:val="002853C6"/>
    <w:rsid w:val="00285BC4"/>
    <w:rsid w:val="002861E3"/>
    <w:rsid w:val="0028643C"/>
    <w:rsid w:val="002876D6"/>
    <w:rsid w:val="00287BDF"/>
    <w:rsid w:val="00290530"/>
    <w:rsid w:val="00290EAF"/>
    <w:rsid w:val="0029150A"/>
    <w:rsid w:val="00293301"/>
    <w:rsid w:val="002937BA"/>
    <w:rsid w:val="00293F90"/>
    <w:rsid w:val="00295BC0"/>
    <w:rsid w:val="00296719"/>
    <w:rsid w:val="0029693C"/>
    <w:rsid w:val="002A0546"/>
    <w:rsid w:val="002A0B38"/>
    <w:rsid w:val="002A1501"/>
    <w:rsid w:val="002A1892"/>
    <w:rsid w:val="002A1D3D"/>
    <w:rsid w:val="002A351C"/>
    <w:rsid w:val="002A35CB"/>
    <w:rsid w:val="002A4059"/>
    <w:rsid w:val="002A46E8"/>
    <w:rsid w:val="002A47E7"/>
    <w:rsid w:val="002A533F"/>
    <w:rsid w:val="002A71B3"/>
    <w:rsid w:val="002A74B3"/>
    <w:rsid w:val="002A7B38"/>
    <w:rsid w:val="002B0ADA"/>
    <w:rsid w:val="002B16E8"/>
    <w:rsid w:val="002B26FD"/>
    <w:rsid w:val="002B27EB"/>
    <w:rsid w:val="002B368B"/>
    <w:rsid w:val="002B3830"/>
    <w:rsid w:val="002B3DE2"/>
    <w:rsid w:val="002B4C81"/>
    <w:rsid w:val="002B58A7"/>
    <w:rsid w:val="002B5953"/>
    <w:rsid w:val="002B61AA"/>
    <w:rsid w:val="002B682E"/>
    <w:rsid w:val="002B6E22"/>
    <w:rsid w:val="002B7D9F"/>
    <w:rsid w:val="002B7FBF"/>
    <w:rsid w:val="002C0624"/>
    <w:rsid w:val="002C1047"/>
    <w:rsid w:val="002C2782"/>
    <w:rsid w:val="002C3C4C"/>
    <w:rsid w:val="002C3E77"/>
    <w:rsid w:val="002C40B0"/>
    <w:rsid w:val="002C5B74"/>
    <w:rsid w:val="002C5BF7"/>
    <w:rsid w:val="002C5F1D"/>
    <w:rsid w:val="002C6332"/>
    <w:rsid w:val="002C652D"/>
    <w:rsid w:val="002C77CA"/>
    <w:rsid w:val="002C7CD5"/>
    <w:rsid w:val="002D093B"/>
    <w:rsid w:val="002D14B6"/>
    <w:rsid w:val="002D295A"/>
    <w:rsid w:val="002D36B1"/>
    <w:rsid w:val="002D3BF9"/>
    <w:rsid w:val="002D4324"/>
    <w:rsid w:val="002D51AC"/>
    <w:rsid w:val="002D6ECA"/>
    <w:rsid w:val="002D7865"/>
    <w:rsid w:val="002E096A"/>
    <w:rsid w:val="002E1A3A"/>
    <w:rsid w:val="002E2B9C"/>
    <w:rsid w:val="002E2D80"/>
    <w:rsid w:val="002E3116"/>
    <w:rsid w:val="002E440C"/>
    <w:rsid w:val="002E464C"/>
    <w:rsid w:val="002E4B6B"/>
    <w:rsid w:val="002E6EE7"/>
    <w:rsid w:val="002E78DC"/>
    <w:rsid w:val="002E7B58"/>
    <w:rsid w:val="002F2EC1"/>
    <w:rsid w:val="002F3AAA"/>
    <w:rsid w:val="002F5308"/>
    <w:rsid w:val="002F69B1"/>
    <w:rsid w:val="002F6E8E"/>
    <w:rsid w:val="002F7439"/>
    <w:rsid w:val="002F7A38"/>
    <w:rsid w:val="003004B2"/>
    <w:rsid w:val="00301376"/>
    <w:rsid w:val="00302DFE"/>
    <w:rsid w:val="0030411C"/>
    <w:rsid w:val="00305794"/>
    <w:rsid w:val="00305833"/>
    <w:rsid w:val="003058A0"/>
    <w:rsid w:val="00306171"/>
    <w:rsid w:val="00310036"/>
    <w:rsid w:val="0031003A"/>
    <w:rsid w:val="00310058"/>
    <w:rsid w:val="00310775"/>
    <w:rsid w:val="003111B1"/>
    <w:rsid w:val="003114A4"/>
    <w:rsid w:val="003129AE"/>
    <w:rsid w:val="003141FB"/>
    <w:rsid w:val="003149CA"/>
    <w:rsid w:val="00314C03"/>
    <w:rsid w:val="0031531F"/>
    <w:rsid w:val="003158F8"/>
    <w:rsid w:val="00315A88"/>
    <w:rsid w:val="0031663A"/>
    <w:rsid w:val="00317077"/>
    <w:rsid w:val="00317FC6"/>
    <w:rsid w:val="00320FBF"/>
    <w:rsid w:val="00321A37"/>
    <w:rsid w:val="0032208E"/>
    <w:rsid w:val="00322C7C"/>
    <w:rsid w:val="00322C97"/>
    <w:rsid w:val="003233C2"/>
    <w:rsid w:val="00323D72"/>
    <w:rsid w:val="00325711"/>
    <w:rsid w:val="003266C2"/>
    <w:rsid w:val="0032698E"/>
    <w:rsid w:val="0033222C"/>
    <w:rsid w:val="0033274D"/>
    <w:rsid w:val="00332D38"/>
    <w:rsid w:val="00332F67"/>
    <w:rsid w:val="003333FA"/>
    <w:rsid w:val="0033381E"/>
    <w:rsid w:val="00334142"/>
    <w:rsid w:val="0033717B"/>
    <w:rsid w:val="00337C82"/>
    <w:rsid w:val="0034159F"/>
    <w:rsid w:val="00343DF6"/>
    <w:rsid w:val="00343FD4"/>
    <w:rsid w:val="00344014"/>
    <w:rsid w:val="0034418C"/>
    <w:rsid w:val="003445A3"/>
    <w:rsid w:val="00344BC1"/>
    <w:rsid w:val="003451E3"/>
    <w:rsid w:val="003457EC"/>
    <w:rsid w:val="003462BD"/>
    <w:rsid w:val="00346872"/>
    <w:rsid w:val="003500F4"/>
    <w:rsid w:val="00350225"/>
    <w:rsid w:val="003504F0"/>
    <w:rsid w:val="00351706"/>
    <w:rsid w:val="0035274A"/>
    <w:rsid w:val="00352D68"/>
    <w:rsid w:val="00353CAE"/>
    <w:rsid w:val="0035426E"/>
    <w:rsid w:val="00354C5E"/>
    <w:rsid w:val="00354EEF"/>
    <w:rsid w:val="0035677C"/>
    <w:rsid w:val="0035770F"/>
    <w:rsid w:val="0036060D"/>
    <w:rsid w:val="003606AD"/>
    <w:rsid w:val="00360D9B"/>
    <w:rsid w:val="00361B37"/>
    <w:rsid w:val="00364FEC"/>
    <w:rsid w:val="00365845"/>
    <w:rsid w:val="003660F8"/>
    <w:rsid w:val="00366F0C"/>
    <w:rsid w:val="00367BFD"/>
    <w:rsid w:val="00367FF0"/>
    <w:rsid w:val="003707B7"/>
    <w:rsid w:val="00371367"/>
    <w:rsid w:val="0037221D"/>
    <w:rsid w:val="00373C81"/>
    <w:rsid w:val="00374062"/>
    <w:rsid w:val="0037422E"/>
    <w:rsid w:val="00374995"/>
    <w:rsid w:val="003756D5"/>
    <w:rsid w:val="003759A5"/>
    <w:rsid w:val="00375B17"/>
    <w:rsid w:val="00380262"/>
    <w:rsid w:val="00381107"/>
    <w:rsid w:val="00384045"/>
    <w:rsid w:val="00384B47"/>
    <w:rsid w:val="00385080"/>
    <w:rsid w:val="00385C10"/>
    <w:rsid w:val="00385D20"/>
    <w:rsid w:val="00385D47"/>
    <w:rsid w:val="003870BC"/>
    <w:rsid w:val="003901E9"/>
    <w:rsid w:val="0039032A"/>
    <w:rsid w:val="003905B8"/>
    <w:rsid w:val="003913EF"/>
    <w:rsid w:val="00391CED"/>
    <w:rsid w:val="00392122"/>
    <w:rsid w:val="00392242"/>
    <w:rsid w:val="00392909"/>
    <w:rsid w:val="00392D47"/>
    <w:rsid w:val="00392DDC"/>
    <w:rsid w:val="00393A6C"/>
    <w:rsid w:val="00394226"/>
    <w:rsid w:val="003967CC"/>
    <w:rsid w:val="003A0621"/>
    <w:rsid w:val="003A0EAF"/>
    <w:rsid w:val="003A2541"/>
    <w:rsid w:val="003A4214"/>
    <w:rsid w:val="003A499F"/>
    <w:rsid w:val="003A5F58"/>
    <w:rsid w:val="003A64AA"/>
    <w:rsid w:val="003A6AFE"/>
    <w:rsid w:val="003A71D5"/>
    <w:rsid w:val="003A79E2"/>
    <w:rsid w:val="003B2ACC"/>
    <w:rsid w:val="003B2F4C"/>
    <w:rsid w:val="003B41B9"/>
    <w:rsid w:val="003B5142"/>
    <w:rsid w:val="003B55D2"/>
    <w:rsid w:val="003B5F31"/>
    <w:rsid w:val="003B6ABA"/>
    <w:rsid w:val="003B6ED2"/>
    <w:rsid w:val="003B78AD"/>
    <w:rsid w:val="003C0AE0"/>
    <w:rsid w:val="003C17E7"/>
    <w:rsid w:val="003C35BB"/>
    <w:rsid w:val="003C43D4"/>
    <w:rsid w:val="003C65F8"/>
    <w:rsid w:val="003C6612"/>
    <w:rsid w:val="003C7B62"/>
    <w:rsid w:val="003D0F5E"/>
    <w:rsid w:val="003D1D7B"/>
    <w:rsid w:val="003D232A"/>
    <w:rsid w:val="003D2E4F"/>
    <w:rsid w:val="003D318C"/>
    <w:rsid w:val="003D4999"/>
    <w:rsid w:val="003D4FE6"/>
    <w:rsid w:val="003D5D3D"/>
    <w:rsid w:val="003D610D"/>
    <w:rsid w:val="003D73D9"/>
    <w:rsid w:val="003E07EA"/>
    <w:rsid w:val="003E103C"/>
    <w:rsid w:val="003E1121"/>
    <w:rsid w:val="003E1564"/>
    <w:rsid w:val="003E16F0"/>
    <w:rsid w:val="003E1B1F"/>
    <w:rsid w:val="003E1C15"/>
    <w:rsid w:val="003E1F64"/>
    <w:rsid w:val="003E2278"/>
    <w:rsid w:val="003E233D"/>
    <w:rsid w:val="003E3393"/>
    <w:rsid w:val="003E36AA"/>
    <w:rsid w:val="003E38CE"/>
    <w:rsid w:val="003E40D0"/>
    <w:rsid w:val="003E517E"/>
    <w:rsid w:val="003F0A4E"/>
    <w:rsid w:val="003F0EEB"/>
    <w:rsid w:val="003F18F0"/>
    <w:rsid w:val="003F1CE8"/>
    <w:rsid w:val="003F2349"/>
    <w:rsid w:val="003F2579"/>
    <w:rsid w:val="003F55E1"/>
    <w:rsid w:val="003F7214"/>
    <w:rsid w:val="003F79A6"/>
    <w:rsid w:val="00401110"/>
    <w:rsid w:val="0040173A"/>
    <w:rsid w:val="00401D09"/>
    <w:rsid w:val="0040298D"/>
    <w:rsid w:val="004034A8"/>
    <w:rsid w:val="0040358D"/>
    <w:rsid w:val="004038DC"/>
    <w:rsid w:val="00411052"/>
    <w:rsid w:val="00411216"/>
    <w:rsid w:val="004114C6"/>
    <w:rsid w:val="004119DF"/>
    <w:rsid w:val="00411FF7"/>
    <w:rsid w:val="00412A5C"/>
    <w:rsid w:val="00413282"/>
    <w:rsid w:val="00414022"/>
    <w:rsid w:val="00414CEE"/>
    <w:rsid w:val="00414DA4"/>
    <w:rsid w:val="004150D0"/>
    <w:rsid w:val="0041518A"/>
    <w:rsid w:val="004166CB"/>
    <w:rsid w:val="0041696D"/>
    <w:rsid w:val="00416A13"/>
    <w:rsid w:val="004176CB"/>
    <w:rsid w:val="00420020"/>
    <w:rsid w:val="004204F8"/>
    <w:rsid w:val="0042084A"/>
    <w:rsid w:val="00422AC1"/>
    <w:rsid w:val="00422D98"/>
    <w:rsid w:val="004231A9"/>
    <w:rsid w:val="0042362E"/>
    <w:rsid w:val="00423965"/>
    <w:rsid w:val="00423C0C"/>
    <w:rsid w:val="004246A0"/>
    <w:rsid w:val="00424B62"/>
    <w:rsid w:val="00425060"/>
    <w:rsid w:val="00426301"/>
    <w:rsid w:val="0042713D"/>
    <w:rsid w:val="0042718A"/>
    <w:rsid w:val="00427D56"/>
    <w:rsid w:val="00427E01"/>
    <w:rsid w:val="004314F9"/>
    <w:rsid w:val="00432146"/>
    <w:rsid w:val="004323C3"/>
    <w:rsid w:val="004341A8"/>
    <w:rsid w:val="00434609"/>
    <w:rsid w:val="004362EC"/>
    <w:rsid w:val="00436887"/>
    <w:rsid w:val="00440287"/>
    <w:rsid w:val="00440C6E"/>
    <w:rsid w:val="00440D54"/>
    <w:rsid w:val="004411F4"/>
    <w:rsid w:val="00443B89"/>
    <w:rsid w:val="00444EA3"/>
    <w:rsid w:val="0044521A"/>
    <w:rsid w:val="00445FDB"/>
    <w:rsid w:val="0044698D"/>
    <w:rsid w:val="0044761F"/>
    <w:rsid w:val="004477F7"/>
    <w:rsid w:val="00447E1C"/>
    <w:rsid w:val="00447EF6"/>
    <w:rsid w:val="004536B2"/>
    <w:rsid w:val="0045407C"/>
    <w:rsid w:val="00455C80"/>
    <w:rsid w:val="00455F02"/>
    <w:rsid w:val="004564F5"/>
    <w:rsid w:val="004568BE"/>
    <w:rsid w:val="00457424"/>
    <w:rsid w:val="00457EBD"/>
    <w:rsid w:val="004607CE"/>
    <w:rsid w:val="00460BDE"/>
    <w:rsid w:val="004615C2"/>
    <w:rsid w:val="0046293A"/>
    <w:rsid w:val="00462B28"/>
    <w:rsid w:val="00463B19"/>
    <w:rsid w:val="0046441B"/>
    <w:rsid w:val="00466311"/>
    <w:rsid w:val="00466D2A"/>
    <w:rsid w:val="004673D3"/>
    <w:rsid w:val="00470F8A"/>
    <w:rsid w:val="0047354E"/>
    <w:rsid w:val="00474018"/>
    <w:rsid w:val="0047428A"/>
    <w:rsid w:val="004803D8"/>
    <w:rsid w:val="00480BA4"/>
    <w:rsid w:val="0048141F"/>
    <w:rsid w:val="0048227A"/>
    <w:rsid w:val="004828A4"/>
    <w:rsid w:val="00482DF7"/>
    <w:rsid w:val="0048380C"/>
    <w:rsid w:val="00484585"/>
    <w:rsid w:val="004848A8"/>
    <w:rsid w:val="00484B55"/>
    <w:rsid w:val="004854F2"/>
    <w:rsid w:val="004873CF"/>
    <w:rsid w:val="00491351"/>
    <w:rsid w:val="00492F1D"/>
    <w:rsid w:val="00494080"/>
    <w:rsid w:val="00494574"/>
    <w:rsid w:val="00494F03"/>
    <w:rsid w:val="00497229"/>
    <w:rsid w:val="00497306"/>
    <w:rsid w:val="004975E9"/>
    <w:rsid w:val="004A0469"/>
    <w:rsid w:val="004A11CD"/>
    <w:rsid w:val="004A15EF"/>
    <w:rsid w:val="004A1B6E"/>
    <w:rsid w:val="004A3B93"/>
    <w:rsid w:val="004A4B16"/>
    <w:rsid w:val="004A500A"/>
    <w:rsid w:val="004A5478"/>
    <w:rsid w:val="004A6061"/>
    <w:rsid w:val="004B18DF"/>
    <w:rsid w:val="004B1AAB"/>
    <w:rsid w:val="004B240E"/>
    <w:rsid w:val="004B325C"/>
    <w:rsid w:val="004B357A"/>
    <w:rsid w:val="004B398E"/>
    <w:rsid w:val="004B3CB1"/>
    <w:rsid w:val="004B5B03"/>
    <w:rsid w:val="004B61A8"/>
    <w:rsid w:val="004B7778"/>
    <w:rsid w:val="004B792F"/>
    <w:rsid w:val="004C03CD"/>
    <w:rsid w:val="004C2F0E"/>
    <w:rsid w:val="004C494A"/>
    <w:rsid w:val="004C571C"/>
    <w:rsid w:val="004C57C8"/>
    <w:rsid w:val="004C5E8D"/>
    <w:rsid w:val="004C647C"/>
    <w:rsid w:val="004C6AA6"/>
    <w:rsid w:val="004D0332"/>
    <w:rsid w:val="004D045B"/>
    <w:rsid w:val="004D0C8A"/>
    <w:rsid w:val="004D12EE"/>
    <w:rsid w:val="004D1BEE"/>
    <w:rsid w:val="004D2016"/>
    <w:rsid w:val="004D23C4"/>
    <w:rsid w:val="004D329D"/>
    <w:rsid w:val="004D34CA"/>
    <w:rsid w:val="004D3510"/>
    <w:rsid w:val="004D44B2"/>
    <w:rsid w:val="004D457B"/>
    <w:rsid w:val="004D519B"/>
    <w:rsid w:val="004D5609"/>
    <w:rsid w:val="004D5F9B"/>
    <w:rsid w:val="004D632E"/>
    <w:rsid w:val="004D6C5C"/>
    <w:rsid w:val="004D77B0"/>
    <w:rsid w:val="004D7A76"/>
    <w:rsid w:val="004D7EFC"/>
    <w:rsid w:val="004E20E9"/>
    <w:rsid w:val="004E32D8"/>
    <w:rsid w:val="004E33D4"/>
    <w:rsid w:val="004E49BD"/>
    <w:rsid w:val="004E54CF"/>
    <w:rsid w:val="004E57BC"/>
    <w:rsid w:val="004E5E24"/>
    <w:rsid w:val="004E658C"/>
    <w:rsid w:val="004F0C84"/>
    <w:rsid w:val="004F211E"/>
    <w:rsid w:val="004F2933"/>
    <w:rsid w:val="004F2FD8"/>
    <w:rsid w:val="004F3469"/>
    <w:rsid w:val="004F3FA6"/>
    <w:rsid w:val="004F4159"/>
    <w:rsid w:val="004F48C2"/>
    <w:rsid w:val="004F5FBB"/>
    <w:rsid w:val="004F698C"/>
    <w:rsid w:val="004F6FBB"/>
    <w:rsid w:val="0050021A"/>
    <w:rsid w:val="005009BD"/>
    <w:rsid w:val="00501AAC"/>
    <w:rsid w:val="00501DFF"/>
    <w:rsid w:val="00501E4D"/>
    <w:rsid w:val="00501EDF"/>
    <w:rsid w:val="00502725"/>
    <w:rsid w:val="0050334D"/>
    <w:rsid w:val="00503977"/>
    <w:rsid w:val="00503EB7"/>
    <w:rsid w:val="0050445E"/>
    <w:rsid w:val="00505442"/>
    <w:rsid w:val="00505B15"/>
    <w:rsid w:val="005067CA"/>
    <w:rsid w:val="00506C8C"/>
    <w:rsid w:val="00507878"/>
    <w:rsid w:val="00510314"/>
    <w:rsid w:val="005117FF"/>
    <w:rsid w:val="00511C54"/>
    <w:rsid w:val="005123E6"/>
    <w:rsid w:val="005138A4"/>
    <w:rsid w:val="00513D2C"/>
    <w:rsid w:val="005150D0"/>
    <w:rsid w:val="00515673"/>
    <w:rsid w:val="00520689"/>
    <w:rsid w:val="0052099E"/>
    <w:rsid w:val="00523D46"/>
    <w:rsid w:val="00523E85"/>
    <w:rsid w:val="0052410E"/>
    <w:rsid w:val="0052488B"/>
    <w:rsid w:val="00524B2D"/>
    <w:rsid w:val="00525508"/>
    <w:rsid w:val="0052574C"/>
    <w:rsid w:val="00525AB3"/>
    <w:rsid w:val="00526530"/>
    <w:rsid w:val="005265CD"/>
    <w:rsid w:val="00527D40"/>
    <w:rsid w:val="00527EAE"/>
    <w:rsid w:val="00531038"/>
    <w:rsid w:val="0053150B"/>
    <w:rsid w:val="00532160"/>
    <w:rsid w:val="00532578"/>
    <w:rsid w:val="00532A2A"/>
    <w:rsid w:val="00533767"/>
    <w:rsid w:val="00533D6D"/>
    <w:rsid w:val="00533F02"/>
    <w:rsid w:val="005348A2"/>
    <w:rsid w:val="00534ED2"/>
    <w:rsid w:val="005353D6"/>
    <w:rsid w:val="00535AE7"/>
    <w:rsid w:val="00535F4E"/>
    <w:rsid w:val="0053624F"/>
    <w:rsid w:val="005363BA"/>
    <w:rsid w:val="00536A67"/>
    <w:rsid w:val="0053708B"/>
    <w:rsid w:val="00537C48"/>
    <w:rsid w:val="0054017D"/>
    <w:rsid w:val="00540275"/>
    <w:rsid w:val="005408F8"/>
    <w:rsid w:val="00540B71"/>
    <w:rsid w:val="00540FE2"/>
    <w:rsid w:val="005412F5"/>
    <w:rsid w:val="00541CB3"/>
    <w:rsid w:val="005427AB"/>
    <w:rsid w:val="00542A08"/>
    <w:rsid w:val="00542FCC"/>
    <w:rsid w:val="00543B32"/>
    <w:rsid w:val="00543BE3"/>
    <w:rsid w:val="00544AFC"/>
    <w:rsid w:val="00545753"/>
    <w:rsid w:val="0054597E"/>
    <w:rsid w:val="00545C62"/>
    <w:rsid w:val="00547263"/>
    <w:rsid w:val="00550B8C"/>
    <w:rsid w:val="00550EDD"/>
    <w:rsid w:val="00551736"/>
    <w:rsid w:val="00552553"/>
    <w:rsid w:val="005529EE"/>
    <w:rsid w:val="00553EB8"/>
    <w:rsid w:val="00554261"/>
    <w:rsid w:val="005547E3"/>
    <w:rsid w:val="00554A09"/>
    <w:rsid w:val="005550ED"/>
    <w:rsid w:val="00555F6D"/>
    <w:rsid w:val="005561F8"/>
    <w:rsid w:val="00556B00"/>
    <w:rsid w:val="0055707E"/>
    <w:rsid w:val="00557089"/>
    <w:rsid w:val="00557401"/>
    <w:rsid w:val="0056015B"/>
    <w:rsid w:val="005605CB"/>
    <w:rsid w:val="005619DF"/>
    <w:rsid w:val="00561BEB"/>
    <w:rsid w:val="00561F38"/>
    <w:rsid w:val="005623F6"/>
    <w:rsid w:val="0056260F"/>
    <w:rsid w:val="00562690"/>
    <w:rsid w:val="00563E7B"/>
    <w:rsid w:val="005646DD"/>
    <w:rsid w:val="005665AC"/>
    <w:rsid w:val="00566A62"/>
    <w:rsid w:val="005671DE"/>
    <w:rsid w:val="00567D23"/>
    <w:rsid w:val="00570293"/>
    <w:rsid w:val="00571A99"/>
    <w:rsid w:val="00572144"/>
    <w:rsid w:val="005730B6"/>
    <w:rsid w:val="005731B6"/>
    <w:rsid w:val="00573D6A"/>
    <w:rsid w:val="00574227"/>
    <w:rsid w:val="0057433D"/>
    <w:rsid w:val="00575A77"/>
    <w:rsid w:val="005764AF"/>
    <w:rsid w:val="005769BC"/>
    <w:rsid w:val="00576B8B"/>
    <w:rsid w:val="00580EC3"/>
    <w:rsid w:val="005813CE"/>
    <w:rsid w:val="00581698"/>
    <w:rsid w:val="00582285"/>
    <w:rsid w:val="00582BB9"/>
    <w:rsid w:val="00583286"/>
    <w:rsid w:val="00583DB3"/>
    <w:rsid w:val="0058425B"/>
    <w:rsid w:val="00585265"/>
    <w:rsid w:val="00587EAB"/>
    <w:rsid w:val="0059017C"/>
    <w:rsid w:val="00590192"/>
    <w:rsid w:val="00591B63"/>
    <w:rsid w:val="00592B9F"/>
    <w:rsid w:val="00594D40"/>
    <w:rsid w:val="00594E5D"/>
    <w:rsid w:val="00595C98"/>
    <w:rsid w:val="005962C6"/>
    <w:rsid w:val="00597444"/>
    <w:rsid w:val="005A058E"/>
    <w:rsid w:val="005A081E"/>
    <w:rsid w:val="005A1151"/>
    <w:rsid w:val="005A14A8"/>
    <w:rsid w:val="005A1EC3"/>
    <w:rsid w:val="005A2463"/>
    <w:rsid w:val="005A2A33"/>
    <w:rsid w:val="005A2C1C"/>
    <w:rsid w:val="005A3B5E"/>
    <w:rsid w:val="005A56F5"/>
    <w:rsid w:val="005A5EDB"/>
    <w:rsid w:val="005A6861"/>
    <w:rsid w:val="005A6CE7"/>
    <w:rsid w:val="005A75B5"/>
    <w:rsid w:val="005A7A28"/>
    <w:rsid w:val="005A7CF1"/>
    <w:rsid w:val="005B0327"/>
    <w:rsid w:val="005B1278"/>
    <w:rsid w:val="005B1C9F"/>
    <w:rsid w:val="005B1F6D"/>
    <w:rsid w:val="005B37CD"/>
    <w:rsid w:val="005B47C4"/>
    <w:rsid w:val="005B4B62"/>
    <w:rsid w:val="005B5AA4"/>
    <w:rsid w:val="005B6077"/>
    <w:rsid w:val="005B644A"/>
    <w:rsid w:val="005B734C"/>
    <w:rsid w:val="005C0BE1"/>
    <w:rsid w:val="005C1092"/>
    <w:rsid w:val="005C1267"/>
    <w:rsid w:val="005C2212"/>
    <w:rsid w:val="005C29D2"/>
    <w:rsid w:val="005C2CCC"/>
    <w:rsid w:val="005C318E"/>
    <w:rsid w:val="005C3877"/>
    <w:rsid w:val="005C4296"/>
    <w:rsid w:val="005C47E3"/>
    <w:rsid w:val="005C4879"/>
    <w:rsid w:val="005C4B6A"/>
    <w:rsid w:val="005C573D"/>
    <w:rsid w:val="005C63A4"/>
    <w:rsid w:val="005C76E2"/>
    <w:rsid w:val="005C77EE"/>
    <w:rsid w:val="005C7958"/>
    <w:rsid w:val="005D0393"/>
    <w:rsid w:val="005D0575"/>
    <w:rsid w:val="005D0A61"/>
    <w:rsid w:val="005D0BD1"/>
    <w:rsid w:val="005D34F8"/>
    <w:rsid w:val="005D42CF"/>
    <w:rsid w:val="005D60E1"/>
    <w:rsid w:val="005D639C"/>
    <w:rsid w:val="005D7AFE"/>
    <w:rsid w:val="005E06D8"/>
    <w:rsid w:val="005E0BFA"/>
    <w:rsid w:val="005E0DDC"/>
    <w:rsid w:val="005E1976"/>
    <w:rsid w:val="005E1E43"/>
    <w:rsid w:val="005E216F"/>
    <w:rsid w:val="005E3106"/>
    <w:rsid w:val="005E42F5"/>
    <w:rsid w:val="005E4E42"/>
    <w:rsid w:val="005E616E"/>
    <w:rsid w:val="005E67A3"/>
    <w:rsid w:val="005E6A0E"/>
    <w:rsid w:val="005E7054"/>
    <w:rsid w:val="005F0047"/>
    <w:rsid w:val="005F075C"/>
    <w:rsid w:val="005F21FB"/>
    <w:rsid w:val="005F2EB2"/>
    <w:rsid w:val="005F3092"/>
    <w:rsid w:val="005F34A4"/>
    <w:rsid w:val="005F36B8"/>
    <w:rsid w:val="005F37C9"/>
    <w:rsid w:val="005F4B18"/>
    <w:rsid w:val="005F5585"/>
    <w:rsid w:val="005F5E4F"/>
    <w:rsid w:val="005F7A9F"/>
    <w:rsid w:val="005F7C9C"/>
    <w:rsid w:val="005F7E25"/>
    <w:rsid w:val="00600C6D"/>
    <w:rsid w:val="0060107D"/>
    <w:rsid w:val="0060255E"/>
    <w:rsid w:val="00602624"/>
    <w:rsid w:val="00603998"/>
    <w:rsid w:val="00603BAE"/>
    <w:rsid w:val="00603C9B"/>
    <w:rsid w:val="0060464E"/>
    <w:rsid w:val="006051C5"/>
    <w:rsid w:val="006052D2"/>
    <w:rsid w:val="00605ED7"/>
    <w:rsid w:val="00607D51"/>
    <w:rsid w:val="0061218D"/>
    <w:rsid w:val="00612271"/>
    <w:rsid w:val="006124D0"/>
    <w:rsid w:val="00613835"/>
    <w:rsid w:val="00613AE3"/>
    <w:rsid w:val="006144D0"/>
    <w:rsid w:val="00615128"/>
    <w:rsid w:val="006155DA"/>
    <w:rsid w:val="00615804"/>
    <w:rsid w:val="00615FC9"/>
    <w:rsid w:val="006171A1"/>
    <w:rsid w:val="006175F0"/>
    <w:rsid w:val="00620395"/>
    <w:rsid w:val="00620A01"/>
    <w:rsid w:val="00621AEE"/>
    <w:rsid w:val="00622163"/>
    <w:rsid w:val="00622F8D"/>
    <w:rsid w:val="006236EA"/>
    <w:rsid w:val="00623ECB"/>
    <w:rsid w:val="006250B7"/>
    <w:rsid w:val="0062513E"/>
    <w:rsid w:val="00625907"/>
    <w:rsid w:val="00625B49"/>
    <w:rsid w:val="0062694E"/>
    <w:rsid w:val="00627296"/>
    <w:rsid w:val="0062769F"/>
    <w:rsid w:val="00627BA5"/>
    <w:rsid w:val="006304E7"/>
    <w:rsid w:val="006325A6"/>
    <w:rsid w:val="00634541"/>
    <w:rsid w:val="00634E8A"/>
    <w:rsid w:val="00637AB3"/>
    <w:rsid w:val="006403BF"/>
    <w:rsid w:val="00640BC3"/>
    <w:rsid w:val="00640C8A"/>
    <w:rsid w:val="006414B7"/>
    <w:rsid w:val="0064274A"/>
    <w:rsid w:val="006428D6"/>
    <w:rsid w:val="00642D56"/>
    <w:rsid w:val="006437B8"/>
    <w:rsid w:val="00645620"/>
    <w:rsid w:val="00645832"/>
    <w:rsid w:val="00645ABF"/>
    <w:rsid w:val="0064655B"/>
    <w:rsid w:val="006465CC"/>
    <w:rsid w:val="00646D1F"/>
    <w:rsid w:val="006470C3"/>
    <w:rsid w:val="0064714E"/>
    <w:rsid w:val="00647D13"/>
    <w:rsid w:val="00651070"/>
    <w:rsid w:val="006510C3"/>
    <w:rsid w:val="00651A39"/>
    <w:rsid w:val="006531DD"/>
    <w:rsid w:val="00654B03"/>
    <w:rsid w:val="00655E01"/>
    <w:rsid w:val="0065730A"/>
    <w:rsid w:val="006576A3"/>
    <w:rsid w:val="006579B6"/>
    <w:rsid w:val="00660A8C"/>
    <w:rsid w:val="00660C00"/>
    <w:rsid w:val="00661436"/>
    <w:rsid w:val="0066149C"/>
    <w:rsid w:val="00662E87"/>
    <w:rsid w:val="006640CD"/>
    <w:rsid w:val="00664106"/>
    <w:rsid w:val="006648B3"/>
    <w:rsid w:val="00664D1D"/>
    <w:rsid w:val="0066530E"/>
    <w:rsid w:val="00666CD5"/>
    <w:rsid w:val="00666D4F"/>
    <w:rsid w:val="006671F1"/>
    <w:rsid w:val="006715C5"/>
    <w:rsid w:val="0067189D"/>
    <w:rsid w:val="00671CA6"/>
    <w:rsid w:val="00672247"/>
    <w:rsid w:val="006727CB"/>
    <w:rsid w:val="006727D8"/>
    <w:rsid w:val="006727E9"/>
    <w:rsid w:val="006728DD"/>
    <w:rsid w:val="00672DBD"/>
    <w:rsid w:val="00673B69"/>
    <w:rsid w:val="00673ED1"/>
    <w:rsid w:val="00674197"/>
    <w:rsid w:val="006752D9"/>
    <w:rsid w:val="00675486"/>
    <w:rsid w:val="006805A8"/>
    <w:rsid w:val="00680A14"/>
    <w:rsid w:val="00680A71"/>
    <w:rsid w:val="00680E62"/>
    <w:rsid w:val="00680EF5"/>
    <w:rsid w:val="00681A27"/>
    <w:rsid w:val="00682981"/>
    <w:rsid w:val="00682D40"/>
    <w:rsid w:val="006834CC"/>
    <w:rsid w:val="00684D0D"/>
    <w:rsid w:val="00684F51"/>
    <w:rsid w:val="006851E4"/>
    <w:rsid w:val="00685380"/>
    <w:rsid w:val="006855C6"/>
    <w:rsid w:val="00686524"/>
    <w:rsid w:val="00690CA4"/>
    <w:rsid w:val="006910F9"/>
    <w:rsid w:val="00691998"/>
    <w:rsid w:val="006920F3"/>
    <w:rsid w:val="00692161"/>
    <w:rsid w:val="00692276"/>
    <w:rsid w:val="00693642"/>
    <w:rsid w:val="00693C5B"/>
    <w:rsid w:val="0069478D"/>
    <w:rsid w:val="006947C8"/>
    <w:rsid w:val="00695BC1"/>
    <w:rsid w:val="00696542"/>
    <w:rsid w:val="006A0B3D"/>
    <w:rsid w:val="006A15C6"/>
    <w:rsid w:val="006A4378"/>
    <w:rsid w:val="006A6F4B"/>
    <w:rsid w:val="006A757C"/>
    <w:rsid w:val="006A775A"/>
    <w:rsid w:val="006A7C5A"/>
    <w:rsid w:val="006B03FB"/>
    <w:rsid w:val="006B06F1"/>
    <w:rsid w:val="006B0802"/>
    <w:rsid w:val="006B1C10"/>
    <w:rsid w:val="006B2163"/>
    <w:rsid w:val="006B55EE"/>
    <w:rsid w:val="006B636F"/>
    <w:rsid w:val="006B6E3C"/>
    <w:rsid w:val="006B6FBC"/>
    <w:rsid w:val="006B79F1"/>
    <w:rsid w:val="006B79F6"/>
    <w:rsid w:val="006B7C83"/>
    <w:rsid w:val="006C0547"/>
    <w:rsid w:val="006C09F9"/>
    <w:rsid w:val="006C0CA8"/>
    <w:rsid w:val="006C112B"/>
    <w:rsid w:val="006C1FEB"/>
    <w:rsid w:val="006C223F"/>
    <w:rsid w:val="006C23CE"/>
    <w:rsid w:val="006C3560"/>
    <w:rsid w:val="006C3FE1"/>
    <w:rsid w:val="006C4D5C"/>
    <w:rsid w:val="006C50DB"/>
    <w:rsid w:val="006C5234"/>
    <w:rsid w:val="006C5315"/>
    <w:rsid w:val="006C5B88"/>
    <w:rsid w:val="006C5D3D"/>
    <w:rsid w:val="006C7BAE"/>
    <w:rsid w:val="006D1449"/>
    <w:rsid w:val="006D17BE"/>
    <w:rsid w:val="006D17CF"/>
    <w:rsid w:val="006D1848"/>
    <w:rsid w:val="006D23D4"/>
    <w:rsid w:val="006D2D25"/>
    <w:rsid w:val="006D32E1"/>
    <w:rsid w:val="006D3403"/>
    <w:rsid w:val="006D352A"/>
    <w:rsid w:val="006D3803"/>
    <w:rsid w:val="006D442D"/>
    <w:rsid w:val="006D44AD"/>
    <w:rsid w:val="006D461D"/>
    <w:rsid w:val="006D4D48"/>
    <w:rsid w:val="006D5A82"/>
    <w:rsid w:val="006D61D5"/>
    <w:rsid w:val="006D620A"/>
    <w:rsid w:val="006D648D"/>
    <w:rsid w:val="006D70AE"/>
    <w:rsid w:val="006D7EA1"/>
    <w:rsid w:val="006E1E27"/>
    <w:rsid w:val="006E2CE0"/>
    <w:rsid w:val="006E355A"/>
    <w:rsid w:val="006E3EB0"/>
    <w:rsid w:val="006E3FC0"/>
    <w:rsid w:val="006E4538"/>
    <w:rsid w:val="006E4665"/>
    <w:rsid w:val="006E5635"/>
    <w:rsid w:val="006E5FC7"/>
    <w:rsid w:val="006E6557"/>
    <w:rsid w:val="006E67D6"/>
    <w:rsid w:val="006E6EDA"/>
    <w:rsid w:val="006E7AA7"/>
    <w:rsid w:val="006E7D70"/>
    <w:rsid w:val="006E7F3B"/>
    <w:rsid w:val="006F1214"/>
    <w:rsid w:val="006F1959"/>
    <w:rsid w:val="006F22C8"/>
    <w:rsid w:val="006F253F"/>
    <w:rsid w:val="006F350B"/>
    <w:rsid w:val="006F356A"/>
    <w:rsid w:val="006F5A2B"/>
    <w:rsid w:val="006F6295"/>
    <w:rsid w:val="006F7780"/>
    <w:rsid w:val="006F7E55"/>
    <w:rsid w:val="007020A0"/>
    <w:rsid w:val="00702550"/>
    <w:rsid w:val="00702895"/>
    <w:rsid w:val="00703CD1"/>
    <w:rsid w:val="007040A5"/>
    <w:rsid w:val="0070436D"/>
    <w:rsid w:val="00704D7D"/>
    <w:rsid w:val="00706C76"/>
    <w:rsid w:val="00707C2A"/>
    <w:rsid w:val="00710049"/>
    <w:rsid w:val="0071008C"/>
    <w:rsid w:val="0071226E"/>
    <w:rsid w:val="0071290C"/>
    <w:rsid w:val="007137E5"/>
    <w:rsid w:val="00713EDA"/>
    <w:rsid w:val="00714569"/>
    <w:rsid w:val="00715FBC"/>
    <w:rsid w:val="00716186"/>
    <w:rsid w:val="00716700"/>
    <w:rsid w:val="00716C71"/>
    <w:rsid w:val="00717125"/>
    <w:rsid w:val="00717268"/>
    <w:rsid w:val="00720267"/>
    <w:rsid w:val="00722525"/>
    <w:rsid w:val="00722AD8"/>
    <w:rsid w:val="00722DD8"/>
    <w:rsid w:val="0072313C"/>
    <w:rsid w:val="00724AC8"/>
    <w:rsid w:val="00725745"/>
    <w:rsid w:val="00725DD5"/>
    <w:rsid w:val="00727709"/>
    <w:rsid w:val="0072783F"/>
    <w:rsid w:val="00727D91"/>
    <w:rsid w:val="007301D7"/>
    <w:rsid w:val="007303F8"/>
    <w:rsid w:val="00731324"/>
    <w:rsid w:val="00732805"/>
    <w:rsid w:val="007332B2"/>
    <w:rsid w:val="00733A8C"/>
    <w:rsid w:val="00735088"/>
    <w:rsid w:val="00735142"/>
    <w:rsid w:val="007352D2"/>
    <w:rsid w:val="007374F0"/>
    <w:rsid w:val="00737F83"/>
    <w:rsid w:val="00740162"/>
    <w:rsid w:val="0074045F"/>
    <w:rsid w:val="00741B94"/>
    <w:rsid w:val="007432C1"/>
    <w:rsid w:val="00743636"/>
    <w:rsid w:val="00746447"/>
    <w:rsid w:val="00746C79"/>
    <w:rsid w:val="007471EB"/>
    <w:rsid w:val="00747339"/>
    <w:rsid w:val="007476F3"/>
    <w:rsid w:val="0075016B"/>
    <w:rsid w:val="00751916"/>
    <w:rsid w:val="007523D6"/>
    <w:rsid w:val="007524AA"/>
    <w:rsid w:val="00754387"/>
    <w:rsid w:val="00754BE6"/>
    <w:rsid w:val="00755606"/>
    <w:rsid w:val="007561A1"/>
    <w:rsid w:val="00757BD5"/>
    <w:rsid w:val="00760D2B"/>
    <w:rsid w:val="00760F86"/>
    <w:rsid w:val="007615E9"/>
    <w:rsid w:val="00762DB2"/>
    <w:rsid w:val="00764B5C"/>
    <w:rsid w:val="00765A00"/>
    <w:rsid w:val="007660DC"/>
    <w:rsid w:val="007679B5"/>
    <w:rsid w:val="00767A54"/>
    <w:rsid w:val="00770C44"/>
    <w:rsid w:val="007719DF"/>
    <w:rsid w:val="00771FE5"/>
    <w:rsid w:val="007729BC"/>
    <w:rsid w:val="007733C1"/>
    <w:rsid w:val="007735D7"/>
    <w:rsid w:val="007741F1"/>
    <w:rsid w:val="00774D91"/>
    <w:rsid w:val="00774FDC"/>
    <w:rsid w:val="00775892"/>
    <w:rsid w:val="00776687"/>
    <w:rsid w:val="0078042B"/>
    <w:rsid w:val="007806DC"/>
    <w:rsid w:val="00780909"/>
    <w:rsid w:val="0078319B"/>
    <w:rsid w:val="00784734"/>
    <w:rsid w:val="00785C86"/>
    <w:rsid w:val="0078675D"/>
    <w:rsid w:val="007868CA"/>
    <w:rsid w:val="0078696C"/>
    <w:rsid w:val="00791345"/>
    <w:rsid w:val="00794179"/>
    <w:rsid w:val="007957D9"/>
    <w:rsid w:val="007973CC"/>
    <w:rsid w:val="00797F26"/>
    <w:rsid w:val="007A2096"/>
    <w:rsid w:val="007A2B9B"/>
    <w:rsid w:val="007A2F55"/>
    <w:rsid w:val="007A3B8F"/>
    <w:rsid w:val="007A4033"/>
    <w:rsid w:val="007A41BF"/>
    <w:rsid w:val="007A42E9"/>
    <w:rsid w:val="007A4B41"/>
    <w:rsid w:val="007A604D"/>
    <w:rsid w:val="007A6FCC"/>
    <w:rsid w:val="007B013C"/>
    <w:rsid w:val="007B0F08"/>
    <w:rsid w:val="007B0F90"/>
    <w:rsid w:val="007B2D2E"/>
    <w:rsid w:val="007B3374"/>
    <w:rsid w:val="007B502B"/>
    <w:rsid w:val="007B60DE"/>
    <w:rsid w:val="007B6712"/>
    <w:rsid w:val="007B6B57"/>
    <w:rsid w:val="007B6F68"/>
    <w:rsid w:val="007C0688"/>
    <w:rsid w:val="007C155A"/>
    <w:rsid w:val="007C1718"/>
    <w:rsid w:val="007C1D4E"/>
    <w:rsid w:val="007C244F"/>
    <w:rsid w:val="007C2AB6"/>
    <w:rsid w:val="007C2D40"/>
    <w:rsid w:val="007C306D"/>
    <w:rsid w:val="007C45E6"/>
    <w:rsid w:val="007C4901"/>
    <w:rsid w:val="007C532A"/>
    <w:rsid w:val="007C5706"/>
    <w:rsid w:val="007C5E72"/>
    <w:rsid w:val="007C6017"/>
    <w:rsid w:val="007C639D"/>
    <w:rsid w:val="007C6C3E"/>
    <w:rsid w:val="007C773C"/>
    <w:rsid w:val="007C7EA1"/>
    <w:rsid w:val="007D002B"/>
    <w:rsid w:val="007D0917"/>
    <w:rsid w:val="007D0B6E"/>
    <w:rsid w:val="007D0C5F"/>
    <w:rsid w:val="007D2F42"/>
    <w:rsid w:val="007D302D"/>
    <w:rsid w:val="007D3865"/>
    <w:rsid w:val="007D3965"/>
    <w:rsid w:val="007D415A"/>
    <w:rsid w:val="007D46C9"/>
    <w:rsid w:val="007D4ADA"/>
    <w:rsid w:val="007D50FA"/>
    <w:rsid w:val="007D550C"/>
    <w:rsid w:val="007D67E0"/>
    <w:rsid w:val="007D7C5E"/>
    <w:rsid w:val="007E1319"/>
    <w:rsid w:val="007E1710"/>
    <w:rsid w:val="007E1C11"/>
    <w:rsid w:val="007E1C71"/>
    <w:rsid w:val="007E3100"/>
    <w:rsid w:val="007E599A"/>
    <w:rsid w:val="007E5B8E"/>
    <w:rsid w:val="007E5EC4"/>
    <w:rsid w:val="007E6566"/>
    <w:rsid w:val="007E6B23"/>
    <w:rsid w:val="007F0F5A"/>
    <w:rsid w:val="007F2A33"/>
    <w:rsid w:val="007F344F"/>
    <w:rsid w:val="007F50E8"/>
    <w:rsid w:val="007F570A"/>
    <w:rsid w:val="007F5AE6"/>
    <w:rsid w:val="007F5B61"/>
    <w:rsid w:val="007F5EF5"/>
    <w:rsid w:val="007F6CA3"/>
    <w:rsid w:val="00800C15"/>
    <w:rsid w:val="008010D6"/>
    <w:rsid w:val="0080168D"/>
    <w:rsid w:val="00801DF5"/>
    <w:rsid w:val="00802AD0"/>
    <w:rsid w:val="008058BA"/>
    <w:rsid w:val="00805C78"/>
    <w:rsid w:val="008068A2"/>
    <w:rsid w:val="00806AD2"/>
    <w:rsid w:val="00806DCB"/>
    <w:rsid w:val="00810C39"/>
    <w:rsid w:val="0081112E"/>
    <w:rsid w:val="00811548"/>
    <w:rsid w:val="00811D28"/>
    <w:rsid w:val="00812BC3"/>
    <w:rsid w:val="008145E2"/>
    <w:rsid w:val="00814BAC"/>
    <w:rsid w:val="00814C3D"/>
    <w:rsid w:val="008152BF"/>
    <w:rsid w:val="008155FB"/>
    <w:rsid w:val="00815753"/>
    <w:rsid w:val="00816399"/>
    <w:rsid w:val="008204A8"/>
    <w:rsid w:val="008208F4"/>
    <w:rsid w:val="008215D2"/>
    <w:rsid w:val="008224FF"/>
    <w:rsid w:val="00822A52"/>
    <w:rsid w:val="00822BD2"/>
    <w:rsid w:val="00822DF9"/>
    <w:rsid w:val="00823BF7"/>
    <w:rsid w:val="00824704"/>
    <w:rsid w:val="00825A13"/>
    <w:rsid w:val="00825A55"/>
    <w:rsid w:val="00825EC0"/>
    <w:rsid w:val="00827106"/>
    <w:rsid w:val="008316B1"/>
    <w:rsid w:val="00831881"/>
    <w:rsid w:val="00831FEB"/>
    <w:rsid w:val="00833C4E"/>
    <w:rsid w:val="0083455C"/>
    <w:rsid w:val="00834BE7"/>
    <w:rsid w:val="00834F5C"/>
    <w:rsid w:val="0083537B"/>
    <w:rsid w:val="008353E5"/>
    <w:rsid w:val="00840E1D"/>
    <w:rsid w:val="00840F63"/>
    <w:rsid w:val="00841340"/>
    <w:rsid w:val="00841F1A"/>
    <w:rsid w:val="00843E8B"/>
    <w:rsid w:val="00843F16"/>
    <w:rsid w:val="00843F84"/>
    <w:rsid w:val="00844102"/>
    <w:rsid w:val="00845C26"/>
    <w:rsid w:val="00846A42"/>
    <w:rsid w:val="00847D49"/>
    <w:rsid w:val="008502CB"/>
    <w:rsid w:val="008506AD"/>
    <w:rsid w:val="00850FE0"/>
    <w:rsid w:val="0085164C"/>
    <w:rsid w:val="00853246"/>
    <w:rsid w:val="00853C51"/>
    <w:rsid w:val="00853CAB"/>
    <w:rsid w:val="0085469C"/>
    <w:rsid w:val="00855B66"/>
    <w:rsid w:val="00856E9C"/>
    <w:rsid w:val="0086071C"/>
    <w:rsid w:val="008623A9"/>
    <w:rsid w:val="00862535"/>
    <w:rsid w:val="00862C4A"/>
    <w:rsid w:val="00862C7D"/>
    <w:rsid w:val="008631F3"/>
    <w:rsid w:val="00863227"/>
    <w:rsid w:val="008638EC"/>
    <w:rsid w:val="00865B0C"/>
    <w:rsid w:val="00865D44"/>
    <w:rsid w:val="00865DA0"/>
    <w:rsid w:val="00866F8A"/>
    <w:rsid w:val="00871096"/>
    <w:rsid w:val="00871400"/>
    <w:rsid w:val="00872100"/>
    <w:rsid w:val="00872457"/>
    <w:rsid w:val="008728C9"/>
    <w:rsid w:val="008746C5"/>
    <w:rsid w:val="008748E3"/>
    <w:rsid w:val="00875257"/>
    <w:rsid w:val="00880382"/>
    <w:rsid w:val="00880A12"/>
    <w:rsid w:val="00882DFF"/>
    <w:rsid w:val="0088319E"/>
    <w:rsid w:val="00883303"/>
    <w:rsid w:val="00883E37"/>
    <w:rsid w:val="0088513C"/>
    <w:rsid w:val="00885511"/>
    <w:rsid w:val="008857C4"/>
    <w:rsid w:val="00885BAD"/>
    <w:rsid w:val="00885E34"/>
    <w:rsid w:val="00886C49"/>
    <w:rsid w:val="00886D63"/>
    <w:rsid w:val="00886D79"/>
    <w:rsid w:val="008900DD"/>
    <w:rsid w:val="0089021C"/>
    <w:rsid w:val="0089117C"/>
    <w:rsid w:val="00891249"/>
    <w:rsid w:val="00891486"/>
    <w:rsid w:val="00891CC0"/>
    <w:rsid w:val="008965B8"/>
    <w:rsid w:val="00897BFE"/>
    <w:rsid w:val="008A077F"/>
    <w:rsid w:val="008A0A6E"/>
    <w:rsid w:val="008A1379"/>
    <w:rsid w:val="008A18DC"/>
    <w:rsid w:val="008A304B"/>
    <w:rsid w:val="008A31E6"/>
    <w:rsid w:val="008A37FB"/>
    <w:rsid w:val="008A3C16"/>
    <w:rsid w:val="008A426E"/>
    <w:rsid w:val="008A4312"/>
    <w:rsid w:val="008A4930"/>
    <w:rsid w:val="008A5149"/>
    <w:rsid w:val="008A552E"/>
    <w:rsid w:val="008A58B7"/>
    <w:rsid w:val="008A5A58"/>
    <w:rsid w:val="008A5D8B"/>
    <w:rsid w:val="008A7140"/>
    <w:rsid w:val="008A7406"/>
    <w:rsid w:val="008B05A1"/>
    <w:rsid w:val="008B488D"/>
    <w:rsid w:val="008B654E"/>
    <w:rsid w:val="008B6BAA"/>
    <w:rsid w:val="008B70B6"/>
    <w:rsid w:val="008C00CE"/>
    <w:rsid w:val="008C053E"/>
    <w:rsid w:val="008C2F12"/>
    <w:rsid w:val="008C45AE"/>
    <w:rsid w:val="008C5031"/>
    <w:rsid w:val="008C5106"/>
    <w:rsid w:val="008C54B8"/>
    <w:rsid w:val="008C693F"/>
    <w:rsid w:val="008C6AD4"/>
    <w:rsid w:val="008C6ED7"/>
    <w:rsid w:val="008C6F23"/>
    <w:rsid w:val="008C7034"/>
    <w:rsid w:val="008C7AFC"/>
    <w:rsid w:val="008C7F2D"/>
    <w:rsid w:val="008D0B84"/>
    <w:rsid w:val="008D0CE7"/>
    <w:rsid w:val="008D13F7"/>
    <w:rsid w:val="008D1853"/>
    <w:rsid w:val="008D3068"/>
    <w:rsid w:val="008D322E"/>
    <w:rsid w:val="008D49BA"/>
    <w:rsid w:val="008D4D76"/>
    <w:rsid w:val="008D5429"/>
    <w:rsid w:val="008D57D5"/>
    <w:rsid w:val="008D65D0"/>
    <w:rsid w:val="008D6EC9"/>
    <w:rsid w:val="008D715F"/>
    <w:rsid w:val="008D74EF"/>
    <w:rsid w:val="008E098C"/>
    <w:rsid w:val="008E0E14"/>
    <w:rsid w:val="008E0F58"/>
    <w:rsid w:val="008E15BF"/>
    <w:rsid w:val="008E456A"/>
    <w:rsid w:val="008E4950"/>
    <w:rsid w:val="008E4B77"/>
    <w:rsid w:val="008E4F37"/>
    <w:rsid w:val="008E7B54"/>
    <w:rsid w:val="008F16FB"/>
    <w:rsid w:val="008F25B3"/>
    <w:rsid w:val="008F2A7F"/>
    <w:rsid w:val="008F2BA6"/>
    <w:rsid w:val="008F5150"/>
    <w:rsid w:val="008F5714"/>
    <w:rsid w:val="008F6071"/>
    <w:rsid w:val="008F6A3E"/>
    <w:rsid w:val="008F7D42"/>
    <w:rsid w:val="009003CE"/>
    <w:rsid w:val="0090264F"/>
    <w:rsid w:val="00902744"/>
    <w:rsid w:val="00904449"/>
    <w:rsid w:val="00904C0B"/>
    <w:rsid w:val="00904DD4"/>
    <w:rsid w:val="0090565C"/>
    <w:rsid w:val="009059F0"/>
    <w:rsid w:val="00905D77"/>
    <w:rsid w:val="0090655A"/>
    <w:rsid w:val="009070C5"/>
    <w:rsid w:val="00907A82"/>
    <w:rsid w:val="00910F9E"/>
    <w:rsid w:val="0091100A"/>
    <w:rsid w:val="00911047"/>
    <w:rsid w:val="009120BD"/>
    <w:rsid w:val="00913634"/>
    <w:rsid w:val="00914556"/>
    <w:rsid w:val="00915C47"/>
    <w:rsid w:val="009178AC"/>
    <w:rsid w:val="0092040E"/>
    <w:rsid w:val="009214BA"/>
    <w:rsid w:val="00924989"/>
    <w:rsid w:val="0092521C"/>
    <w:rsid w:val="0092585A"/>
    <w:rsid w:val="009265D5"/>
    <w:rsid w:val="0092788C"/>
    <w:rsid w:val="00927951"/>
    <w:rsid w:val="009279BE"/>
    <w:rsid w:val="00930A3A"/>
    <w:rsid w:val="00931181"/>
    <w:rsid w:val="0093127E"/>
    <w:rsid w:val="009319F7"/>
    <w:rsid w:val="00932744"/>
    <w:rsid w:val="00932ABA"/>
    <w:rsid w:val="0093318E"/>
    <w:rsid w:val="009341D8"/>
    <w:rsid w:val="00934355"/>
    <w:rsid w:val="0093451F"/>
    <w:rsid w:val="0093671D"/>
    <w:rsid w:val="00936E7C"/>
    <w:rsid w:val="00937287"/>
    <w:rsid w:val="00937E43"/>
    <w:rsid w:val="009401A2"/>
    <w:rsid w:val="0094028D"/>
    <w:rsid w:val="0094184C"/>
    <w:rsid w:val="009428F0"/>
    <w:rsid w:val="00943436"/>
    <w:rsid w:val="009434DA"/>
    <w:rsid w:val="0094356D"/>
    <w:rsid w:val="0094362F"/>
    <w:rsid w:val="00943D4F"/>
    <w:rsid w:val="00944002"/>
    <w:rsid w:val="00944DBF"/>
    <w:rsid w:val="00944FA3"/>
    <w:rsid w:val="009464AD"/>
    <w:rsid w:val="00946D15"/>
    <w:rsid w:val="00947A09"/>
    <w:rsid w:val="00947BE2"/>
    <w:rsid w:val="00950667"/>
    <w:rsid w:val="00951AB6"/>
    <w:rsid w:val="00951BD2"/>
    <w:rsid w:val="00951F2C"/>
    <w:rsid w:val="00951FA1"/>
    <w:rsid w:val="009527DA"/>
    <w:rsid w:val="00952E3E"/>
    <w:rsid w:val="00953DEC"/>
    <w:rsid w:val="00955AB3"/>
    <w:rsid w:val="00956543"/>
    <w:rsid w:val="00956F98"/>
    <w:rsid w:val="009572C5"/>
    <w:rsid w:val="009578E2"/>
    <w:rsid w:val="00960CF9"/>
    <w:rsid w:val="00960DFA"/>
    <w:rsid w:val="00960EAC"/>
    <w:rsid w:val="0096173C"/>
    <w:rsid w:val="00961AC7"/>
    <w:rsid w:val="00962EF6"/>
    <w:rsid w:val="00963AFB"/>
    <w:rsid w:val="00964059"/>
    <w:rsid w:val="0096519A"/>
    <w:rsid w:val="0096593F"/>
    <w:rsid w:val="009679D6"/>
    <w:rsid w:val="0097021F"/>
    <w:rsid w:val="0097133A"/>
    <w:rsid w:val="00971A00"/>
    <w:rsid w:val="0097271A"/>
    <w:rsid w:val="009728CB"/>
    <w:rsid w:val="00975096"/>
    <w:rsid w:val="009750CE"/>
    <w:rsid w:val="0097546C"/>
    <w:rsid w:val="0097618C"/>
    <w:rsid w:val="00976A9D"/>
    <w:rsid w:val="0097774F"/>
    <w:rsid w:val="0098099F"/>
    <w:rsid w:val="009809F0"/>
    <w:rsid w:val="00981209"/>
    <w:rsid w:val="00981C0F"/>
    <w:rsid w:val="00981C3B"/>
    <w:rsid w:val="00982117"/>
    <w:rsid w:val="00982326"/>
    <w:rsid w:val="00982386"/>
    <w:rsid w:val="00982D85"/>
    <w:rsid w:val="0098383F"/>
    <w:rsid w:val="0098494F"/>
    <w:rsid w:val="00984F1E"/>
    <w:rsid w:val="00985A83"/>
    <w:rsid w:val="0098710C"/>
    <w:rsid w:val="00990310"/>
    <w:rsid w:val="00990DBA"/>
    <w:rsid w:val="00991936"/>
    <w:rsid w:val="00991B96"/>
    <w:rsid w:val="00992D85"/>
    <w:rsid w:val="00993954"/>
    <w:rsid w:val="00993B70"/>
    <w:rsid w:val="00994838"/>
    <w:rsid w:val="00994FAE"/>
    <w:rsid w:val="00997AC9"/>
    <w:rsid w:val="009A014F"/>
    <w:rsid w:val="009A18D9"/>
    <w:rsid w:val="009A1AB5"/>
    <w:rsid w:val="009A25C4"/>
    <w:rsid w:val="009A2992"/>
    <w:rsid w:val="009A2B57"/>
    <w:rsid w:val="009A36DE"/>
    <w:rsid w:val="009A52A9"/>
    <w:rsid w:val="009A57D7"/>
    <w:rsid w:val="009A658A"/>
    <w:rsid w:val="009A6C51"/>
    <w:rsid w:val="009A7226"/>
    <w:rsid w:val="009A739D"/>
    <w:rsid w:val="009A7965"/>
    <w:rsid w:val="009A7D0B"/>
    <w:rsid w:val="009B06CF"/>
    <w:rsid w:val="009B1B1F"/>
    <w:rsid w:val="009B1DC7"/>
    <w:rsid w:val="009B2812"/>
    <w:rsid w:val="009B2FC9"/>
    <w:rsid w:val="009B50AC"/>
    <w:rsid w:val="009B553F"/>
    <w:rsid w:val="009B5DFD"/>
    <w:rsid w:val="009B6225"/>
    <w:rsid w:val="009B6888"/>
    <w:rsid w:val="009B6D04"/>
    <w:rsid w:val="009C0678"/>
    <w:rsid w:val="009C139B"/>
    <w:rsid w:val="009C1433"/>
    <w:rsid w:val="009C212A"/>
    <w:rsid w:val="009C2649"/>
    <w:rsid w:val="009C2AB0"/>
    <w:rsid w:val="009C3A09"/>
    <w:rsid w:val="009C5624"/>
    <w:rsid w:val="009C5BAC"/>
    <w:rsid w:val="009C60C7"/>
    <w:rsid w:val="009C72DB"/>
    <w:rsid w:val="009C77E7"/>
    <w:rsid w:val="009C7AE6"/>
    <w:rsid w:val="009D1047"/>
    <w:rsid w:val="009D1F0D"/>
    <w:rsid w:val="009D391B"/>
    <w:rsid w:val="009D499A"/>
    <w:rsid w:val="009E0FAA"/>
    <w:rsid w:val="009E2DB6"/>
    <w:rsid w:val="009E34B5"/>
    <w:rsid w:val="009E37EB"/>
    <w:rsid w:val="009E3E90"/>
    <w:rsid w:val="009E52C6"/>
    <w:rsid w:val="009E5675"/>
    <w:rsid w:val="009E59AA"/>
    <w:rsid w:val="009E6541"/>
    <w:rsid w:val="009E65AE"/>
    <w:rsid w:val="009E6C0A"/>
    <w:rsid w:val="009E6C5A"/>
    <w:rsid w:val="009E7BA9"/>
    <w:rsid w:val="009F07E1"/>
    <w:rsid w:val="009F30B3"/>
    <w:rsid w:val="009F3413"/>
    <w:rsid w:val="009F3528"/>
    <w:rsid w:val="009F42A6"/>
    <w:rsid w:val="009F46A1"/>
    <w:rsid w:val="009F4AF3"/>
    <w:rsid w:val="009F53E3"/>
    <w:rsid w:val="009F5A4B"/>
    <w:rsid w:val="009F634D"/>
    <w:rsid w:val="009F639A"/>
    <w:rsid w:val="009F6420"/>
    <w:rsid w:val="009F646E"/>
    <w:rsid w:val="009F66A7"/>
    <w:rsid w:val="009F68F3"/>
    <w:rsid w:val="009F7A4C"/>
    <w:rsid w:val="00A0046A"/>
    <w:rsid w:val="00A004B3"/>
    <w:rsid w:val="00A00BD8"/>
    <w:rsid w:val="00A00DA1"/>
    <w:rsid w:val="00A0106B"/>
    <w:rsid w:val="00A01940"/>
    <w:rsid w:val="00A023FA"/>
    <w:rsid w:val="00A02692"/>
    <w:rsid w:val="00A02A42"/>
    <w:rsid w:val="00A04F43"/>
    <w:rsid w:val="00A05B64"/>
    <w:rsid w:val="00A05B91"/>
    <w:rsid w:val="00A07C4E"/>
    <w:rsid w:val="00A10297"/>
    <w:rsid w:val="00A105A4"/>
    <w:rsid w:val="00A10A1B"/>
    <w:rsid w:val="00A11C56"/>
    <w:rsid w:val="00A13121"/>
    <w:rsid w:val="00A13CD4"/>
    <w:rsid w:val="00A141FC"/>
    <w:rsid w:val="00A144DC"/>
    <w:rsid w:val="00A1511D"/>
    <w:rsid w:val="00A1579C"/>
    <w:rsid w:val="00A165A5"/>
    <w:rsid w:val="00A16921"/>
    <w:rsid w:val="00A17D5D"/>
    <w:rsid w:val="00A2010A"/>
    <w:rsid w:val="00A219FE"/>
    <w:rsid w:val="00A221B5"/>
    <w:rsid w:val="00A227AD"/>
    <w:rsid w:val="00A23857"/>
    <w:rsid w:val="00A23CE4"/>
    <w:rsid w:val="00A2572C"/>
    <w:rsid w:val="00A25ACA"/>
    <w:rsid w:val="00A25DA4"/>
    <w:rsid w:val="00A2677B"/>
    <w:rsid w:val="00A26AE5"/>
    <w:rsid w:val="00A27A1B"/>
    <w:rsid w:val="00A307A8"/>
    <w:rsid w:val="00A30B08"/>
    <w:rsid w:val="00A314A5"/>
    <w:rsid w:val="00A3188F"/>
    <w:rsid w:val="00A325AE"/>
    <w:rsid w:val="00A340C7"/>
    <w:rsid w:val="00A3472E"/>
    <w:rsid w:val="00A34DB5"/>
    <w:rsid w:val="00A34F5B"/>
    <w:rsid w:val="00A3514A"/>
    <w:rsid w:val="00A37106"/>
    <w:rsid w:val="00A403CD"/>
    <w:rsid w:val="00A40FF9"/>
    <w:rsid w:val="00A411A3"/>
    <w:rsid w:val="00A41984"/>
    <w:rsid w:val="00A41DD0"/>
    <w:rsid w:val="00A41E90"/>
    <w:rsid w:val="00A422B6"/>
    <w:rsid w:val="00A43573"/>
    <w:rsid w:val="00A43741"/>
    <w:rsid w:val="00A4390D"/>
    <w:rsid w:val="00A43E09"/>
    <w:rsid w:val="00A459C4"/>
    <w:rsid w:val="00A460EF"/>
    <w:rsid w:val="00A46883"/>
    <w:rsid w:val="00A4795E"/>
    <w:rsid w:val="00A47E54"/>
    <w:rsid w:val="00A50134"/>
    <w:rsid w:val="00A506C5"/>
    <w:rsid w:val="00A51444"/>
    <w:rsid w:val="00A51890"/>
    <w:rsid w:val="00A52C14"/>
    <w:rsid w:val="00A52E29"/>
    <w:rsid w:val="00A53624"/>
    <w:rsid w:val="00A5534C"/>
    <w:rsid w:val="00A55CB7"/>
    <w:rsid w:val="00A56697"/>
    <w:rsid w:val="00A56FEE"/>
    <w:rsid w:val="00A60FF8"/>
    <w:rsid w:val="00A61185"/>
    <w:rsid w:val="00A6295A"/>
    <w:rsid w:val="00A632D1"/>
    <w:rsid w:val="00A63FD8"/>
    <w:rsid w:val="00A6452D"/>
    <w:rsid w:val="00A645EB"/>
    <w:rsid w:val="00A64919"/>
    <w:rsid w:val="00A64BF3"/>
    <w:rsid w:val="00A65A1E"/>
    <w:rsid w:val="00A65E4F"/>
    <w:rsid w:val="00A65EEB"/>
    <w:rsid w:val="00A66887"/>
    <w:rsid w:val="00A66977"/>
    <w:rsid w:val="00A67561"/>
    <w:rsid w:val="00A679F5"/>
    <w:rsid w:val="00A706A1"/>
    <w:rsid w:val="00A71152"/>
    <w:rsid w:val="00A71FB5"/>
    <w:rsid w:val="00A7222C"/>
    <w:rsid w:val="00A72CF6"/>
    <w:rsid w:val="00A73C51"/>
    <w:rsid w:val="00A74A87"/>
    <w:rsid w:val="00A74E6A"/>
    <w:rsid w:val="00A75C23"/>
    <w:rsid w:val="00A7730A"/>
    <w:rsid w:val="00A779BF"/>
    <w:rsid w:val="00A8028B"/>
    <w:rsid w:val="00A80E5A"/>
    <w:rsid w:val="00A81971"/>
    <w:rsid w:val="00A81CBD"/>
    <w:rsid w:val="00A82891"/>
    <w:rsid w:val="00A82BA7"/>
    <w:rsid w:val="00A836C7"/>
    <w:rsid w:val="00A84445"/>
    <w:rsid w:val="00A844A3"/>
    <w:rsid w:val="00A84D87"/>
    <w:rsid w:val="00A859DB"/>
    <w:rsid w:val="00A87D83"/>
    <w:rsid w:val="00A90930"/>
    <w:rsid w:val="00A90C72"/>
    <w:rsid w:val="00A9101D"/>
    <w:rsid w:val="00A91AAF"/>
    <w:rsid w:val="00A91B1B"/>
    <w:rsid w:val="00A924BA"/>
    <w:rsid w:val="00A92965"/>
    <w:rsid w:val="00A92B54"/>
    <w:rsid w:val="00A94529"/>
    <w:rsid w:val="00A94EF2"/>
    <w:rsid w:val="00A95978"/>
    <w:rsid w:val="00A95B0A"/>
    <w:rsid w:val="00A95F5D"/>
    <w:rsid w:val="00A97233"/>
    <w:rsid w:val="00A9750C"/>
    <w:rsid w:val="00A97F54"/>
    <w:rsid w:val="00AA1AF9"/>
    <w:rsid w:val="00AA2F09"/>
    <w:rsid w:val="00AA40A6"/>
    <w:rsid w:val="00AA57AE"/>
    <w:rsid w:val="00AA64B5"/>
    <w:rsid w:val="00AA6F33"/>
    <w:rsid w:val="00AA7490"/>
    <w:rsid w:val="00AA76BE"/>
    <w:rsid w:val="00AB0882"/>
    <w:rsid w:val="00AB0B79"/>
    <w:rsid w:val="00AB204D"/>
    <w:rsid w:val="00AB3BBA"/>
    <w:rsid w:val="00AB52E7"/>
    <w:rsid w:val="00AB6464"/>
    <w:rsid w:val="00AB7092"/>
    <w:rsid w:val="00AB76A7"/>
    <w:rsid w:val="00AB7DCA"/>
    <w:rsid w:val="00AC026C"/>
    <w:rsid w:val="00AC23CD"/>
    <w:rsid w:val="00AC3ABA"/>
    <w:rsid w:val="00AC48C8"/>
    <w:rsid w:val="00AC52A3"/>
    <w:rsid w:val="00AC61B4"/>
    <w:rsid w:val="00AC6458"/>
    <w:rsid w:val="00AC6544"/>
    <w:rsid w:val="00AC69F1"/>
    <w:rsid w:val="00AC6AD8"/>
    <w:rsid w:val="00AC7B6D"/>
    <w:rsid w:val="00AD00DB"/>
    <w:rsid w:val="00AD0489"/>
    <w:rsid w:val="00AD0AE1"/>
    <w:rsid w:val="00AD13EB"/>
    <w:rsid w:val="00AD1E83"/>
    <w:rsid w:val="00AD27E3"/>
    <w:rsid w:val="00AD2E6C"/>
    <w:rsid w:val="00AD3391"/>
    <w:rsid w:val="00AD34DC"/>
    <w:rsid w:val="00AD43B8"/>
    <w:rsid w:val="00AD47D4"/>
    <w:rsid w:val="00AD58B9"/>
    <w:rsid w:val="00AD63EC"/>
    <w:rsid w:val="00AD6785"/>
    <w:rsid w:val="00AD72B0"/>
    <w:rsid w:val="00AD7570"/>
    <w:rsid w:val="00AD7CA5"/>
    <w:rsid w:val="00AD7CC1"/>
    <w:rsid w:val="00AE0372"/>
    <w:rsid w:val="00AE1683"/>
    <w:rsid w:val="00AE2039"/>
    <w:rsid w:val="00AE2789"/>
    <w:rsid w:val="00AE3BCC"/>
    <w:rsid w:val="00AE4229"/>
    <w:rsid w:val="00AE46C8"/>
    <w:rsid w:val="00AE479B"/>
    <w:rsid w:val="00AE52C2"/>
    <w:rsid w:val="00AE5E2C"/>
    <w:rsid w:val="00AE6A1C"/>
    <w:rsid w:val="00AF0597"/>
    <w:rsid w:val="00AF11EA"/>
    <w:rsid w:val="00AF18A1"/>
    <w:rsid w:val="00AF1951"/>
    <w:rsid w:val="00AF2A73"/>
    <w:rsid w:val="00AF3811"/>
    <w:rsid w:val="00AF3B44"/>
    <w:rsid w:val="00AF493E"/>
    <w:rsid w:val="00AF5CBE"/>
    <w:rsid w:val="00AF6307"/>
    <w:rsid w:val="00AF651C"/>
    <w:rsid w:val="00AF6A3B"/>
    <w:rsid w:val="00B00C14"/>
    <w:rsid w:val="00B01D72"/>
    <w:rsid w:val="00B02D90"/>
    <w:rsid w:val="00B02DBB"/>
    <w:rsid w:val="00B0323D"/>
    <w:rsid w:val="00B05398"/>
    <w:rsid w:val="00B0582E"/>
    <w:rsid w:val="00B06686"/>
    <w:rsid w:val="00B07700"/>
    <w:rsid w:val="00B07F8E"/>
    <w:rsid w:val="00B11FF6"/>
    <w:rsid w:val="00B1281A"/>
    <w:rsid w:val="00B12CCB"/>
    <w:rsid w:val="00B12E6B"/>
    <w:rsid w:val="00B132CE"/>
    <w:rsid w:val="00B13458"/>
    <w:rsid w:val="00B13FAD"/>
    <w:rsid w:val="00B14241"/>
    <w:rsid w:val="00B14757"/>
    <w:rsid w:val="00B1539B"/>
    <w:rsid w:val="00B16B7A"/>
    <w:rsid w:val="00B17520"/>
    <w:rsid w:val="00B20065"/>
    <w:rsid w:val="00B21960"/>
    <w:rsid w:val="00B21CB8"/>
    <w:rsid w:val="00B22809"/>
    <w:rsid w:val="00B22CBC"/>
    <w:rsid w:val="00B22F58"/>
    <w:rsid w:val="00B23AE7"/>
    <w:rsid w:val="00B24368"/>
    <w:rsid w:val="00B25077"/>
    <w:rsid w:val="00B25922"/>
    <w:rsid w:val="00B25C03"/>
    <w:rsid w:val="00B26436"/>
    <w:rsid w:val="00B26A3A"/>
    <w:rsid w:val="00B26E99"/>
    <w:rsid w:val="00B2774D"/>
    <w:rsid w:val="00B27815"/>
    <w:rsid w:val="00B304EE"/>
    <w:rsid w:val="00B307CE"/>
    <w:rsid w:val="00B315BD"/>
    <w:rsid w:val="00B31AA9"/>
    <w:rsid w:val="00B324D4"/>
    <w:rsid w:val="00B33C5E"/>
    <w:rsid w:val="00B34C3C"/>
    <w:rsid w:val="00B34DC1"/>
    <w:rsid w:val="00B366D0"/>
    <w:rsid w:val="00B3674F"/>
    <w:rsid w:val="00B3709C"/>
    <w:rsid w:val="00B37DF2"/>
    <w:rsid w:val="00B404D8"/>
    <w:rsid w:val="00B42A8A"/>
    <w:rsid w:val="00B446CA"/>
    <w:rsid w:val="00B447E7"/>
    <w:rsid w:val="00B44F82"/>
    <w:rsid w:val="00B450FC"/>
    <w:rsid w:val="00B454D3"/>
    <w:rsid w:val="00B45909"/>
    <w:rsid w:val="00B45D5D"/>
    <w:rsid w:val="00B46555"/>
    <w:rsid w:val="00B47F06"/>
    <w:rsid w:val="00B510A7"/>
    <w:rsid w:val="00B513EC"/>
    <w:rsid w:val="00B51AAC"/>
    <w:rsid w:val="00B523F5"/>
    <w:rsid w:val="00B54581"/>
    <w:rsid w:val="00B55B43"/>
    <w:rsid w:val="00B57410"/>
    <w:rsid w:val="00B608CF"/>
    <w:rsid w:val="00B6116B"/>
    <w:rsid w:val="00B617BB"/>
    <w:rsid w:val="00B6322F"/>
    <w:rsid w:val="00B64405"/>
    <w:rsid w:val="00B6469A"/>
    <w:rsid w:val="00B646B9"/>
    <w:rsid w:val="00B6493D"/>
    <w:rsid w:val="00B656AC"/>
    <w:rsid w:val="00B660CB"/>
    <w:rsid w:val="00B66E04"/>
    <w:rsid w:val="00B67044"/>
    <w:rsid w:val="00B67374"/>
    <w:rsid w:val="00B702CB"/>
    <w:rsid w:val="00B70821"/>
    <w:rsid w:val="00B70B21"/>
    <w:rsid w:val="00B70B37"/>
    <w:rsid w:val="00B722A5"/>
    <w:rsid w:val="00B73229"/>
    <w:rsid w:val="00B7366F"/>
    <w:rsid w:val="00B73F99"/>
    <w:rsid w:val="00B73FB0"/>
    <w:rsid w:val="00B74599"/>
    <w:rsid w:val="00B74962"/>
    <w:rsid w:val="00B75038"/>
    <w:rsid w:val="00B75AEC"/>
    <w:rsid w:val="00B76EFE"/>
    <w:rsid w:val="00B775E2"/>
    <w:rsid w:val="00B80151"/>
    <w:rsid w:val="00B806FC"/>
    <w:rsid w:val="00B81453"/>
    <w:rsid w:val="00B8234D"/>
    <w:rsid w:val="00B82A34"/>
    <w:rsid w:val="00B82AC1"/>
    <w:rsid w:val="00B84913"/>
    <w:rsid w:val="00B84DEA"/>
    <w:rsid w:val="00B858A9"/>
    <w:rsid w:val="00B87134"/>
    <w:rsid w:val="00B87D51"/>
    <w:rsid w:val="00B9029D"/>
    <w:rsid w:val="00B9058A"/>
    <w:rsid w:val="00B90FCE"/>
    <w:rsid w:val="00B9152E"/>
    <w:rsid w:val="00B91739"/>
    <w:rsid w:val="00B9263E"/>
    <w:rsid w:val="00B92E0F"/>
    <w:rsid w:val="00B940BC"/>
    <w:rsid w:val="00B94C2F"/>
    <w:rsid w:val="00B94FBE"/>
    <w:rsid w:val="00B958DA"/>
    <w:rsid w:val="00B96F9A"/>
    <w:rsid w:val="00B972E2"/>
    <w:rsid w:val="00B97402"/>
    <w:rsid w:val="00B97BC6"/>
    <w:rsid w:val="00BA037F"/>
    <w:rsid w:val="00BA11B3"/>
    <w:rsid w:val="00BA1620"/>
    <w:rsid w:val="00BA1A3D"/>
    <w:rsid w:val="00BA1E54"/>
    <w:rsid w:val="00BA2A0C"/>
    <w:rsid w:val="00BA2C4E"/>
    <w:rsid w:val="00BA3655"/>
    <w:rsid w:val="00BA3D0A"/>
    <w:rsid w:val="00BA4A7E"/>
    <w:rsid w:val="00BA4C81"/>
    <w:rsid w:val="00BA4C93"/>
    <w:rsid w:val="00BA4D36"/>
    <w:rsid w:val="00BA50AE"/>
    <w:rsid w:val="00BA579F"/>
    <w:rsid w:val="00BA633D"/>
    <w:rsid w:val="00BA63DE"/>
    <w:rsid w:val="00BA68B8"/>
    <w:rsid w:val="00BA75CB"/>
    <w:rsid w:val="00BB0AFF"/>
    <w:rsid w:val="00BB0BE3"/>
    <w:rsid w:val="00BB18E3"/>
    <w:rsid w:val="00BB203F"/>
    <w:rsid w:val="00BB2B53"/>
    <w:rsid w:val="00BB3604"/>
    <w:rsid w:val="00BB4393"/>
    <w:rsid w:val="00BB444F"/>
    <w:rsid w:val="00BB5A53"/>
    <w:rsid w:val="00BB61AB"/>
    <w:rsid w:val="00BB69B8"/>
    <w:rsid w:val="00BB6BBB"/>
    <w:rsid w:val="00BB7864"/>
    <w:rsid w:val="00BB7B51"/>
    <w:rsid w:val="00BC042B"/>
    <w:rsid w:val="00BC18C8"/>
    <w:rsid w:val="00BC2FB2"/>
    <w:rsid w:val="00BC3E4A"/>
    <w:rsid w:val="00BC58CF"/>
    <w:rsid w:val="00BC5EAF"/>
    <w:rsid w:val="00BC6459"/>
    <w:rsid w:val="00BC748E"/>
    <w:rsid w:val="00BD059D"/>
    <w:rsid w:val="00BD07CF"/>
    <w:rsid w:val="00BD2584"/>
    <w:rsid w:val="00BD30CB"/>
    <w:rsid w:val="00BD3D1E"/>
    <w:rsid w:val="00BD3E26"/>
    <w:rsid w:val="00BD3E29"/>
    <w:rsid w:val="00BD48AA"/>
    <w:rsid w:val="00BD53EC"/>
    <w:rsid w:val="00BD5B6E"/>
    <w:rsid w:val="00BD5D03"/>
    <w:rsid w:val="00BD5DCB"/>
    <w:rsid w:val="00BD6E51"/>
    <w:rsid w:val="00BD7C47"/>
    <w:rsid w:val="00BD7FE3"/>
    <w:rsid w:val="00BE019D"/>
    <w:rsid w:val="00BE032D"/>
    <w:rsid w:val="00BE1279"/>
    <w:rsid w:val="00BE310A"/>
    <w:rsid w:val="00BE3703"/>
    <w:rsid w:val="00BE467A"/>
    <w:rsid w:val="00BE484F"/>
    <w:rsid w:val="00BE4CB3"/>
    <w:rsid w:val="00BE69F4"/>
    <w:rsid w:val="00BE6E92"/>
    <w:rsid w:val="00BE6FF6"/>
    <w:rsid w:val="00BE74AD"/>
    <w:rsid w:val="00BE7CC0"/>
    <w:rsid w:val="00BF1092"/>
    <w:rsid w:val="00BF1335"/>
    <w:rsid w:val="00BF2023"/>
    <w:rsid w:val="00BF26BF"/>
    <w:rsid w:val="00BF2942"/>
    <w:rsid w:val="00BF2BF5"/>
    <w:rsid w:val="00BF2C38"/>
    <w:rsid w:val="00BF4040"/>
    <w:rsid w:val="00BF4C32"/>
    <w:rsid w:val="00BF5347"/>
    <w:rsid w:val="00BF5EE3"/>
    <w:rsid w:val="00BF7429"/>
    <w:rsid w:val="00C002E0"/>
    <w:rsid w:val="00C0202E"/>
    <w:rsid w:val="00C02121"/>
    <w:rsid w:val="00C02850"/>
    <w:rsid w:val="00C02E1A"/>
    <w:rsid w:val="00C03401"/>
    <w:rsid w:val="00C0350C"/>
    <w:rsid w:val="00C03883"/>
    <w:rsid w:val="00C04862"/>
    <w:rsid w:val="00C05C60"/>
    <w:rsid w:val="00C05F78"/>
    <w:rsid w:val="00C06AC8"/>
    <w:rsid w:val="00C07CE7"/>
    <w:rsid w:val="00C11869"/>
    <w:rsid w:val="00C11B59"/>
    <w:rsid w:val="00C12773"/>
    <w:rsid w:val="00C12E22"/>
    <w:rsid w:val="00C12E95"/>
    <w:rsid w:val="00C13CD2"/>
    <w:rsid w:val="00C13D55"/>
    <w:rsid w:val="00C1421B"/>
    <w:rsid w:val="00C14A82"/>
    <w:rsid w:val="00C16136"/>
    <w:rsid w:val="00C16602"/>
    <w:rsid w:val="00C16D0D"/>
    <w:rsid w:val="00C173D4"/>
    <w:rsid w:val="00C204AB"/>
    <w:rsid w:val="00C21145"/>
    <w:rsid w:val="00C21F46"/>
    <w:rsid w:val="00C23472"/>
    <w:rsid w:val="00C24861"/>
    <w:rsid w:val="00C25063"/>
    <w:rsid w:val="00C253F8"/>
    <w:rsid w:val="00C25D3B"/>
    <w:rsid w:val="00C26577"/>
    <w:rsid w:val="00C2683B"/>
    <w:rsid w:val="00C27B91"/>
    <w:rsid w:val="00C30873"/>
    <w:rsid w:val="00C316CE"/>
    <w:rsid w:val="00C3173F"/>
    <w:rsid w:val="00C31931"/>
    <w:rsid w:val="00C319E7"/>
    <w:rsid w:val="00C31E63"/>
    <w:rsid w:val="00C3240A"/>
    <w:rsid w:val="00C32A94"/>
    <w:rsid w:val="00C334B8"/>
    <w:rsid w:val="00C3466C"/>
    <w:rsid w:val="00C34A81"/>
    <w:rsid w:val="00C35125"/>
    <w:rsid w:val="00C35A76"/>
    <w:rsid w:val="00C35D8A"/>
    <w:rsid w:val="00C3633C"/>
    <w:rsid w:val="00C4133B"/>
    <w:rsid w:val="00C43578"/>
    <w:rsid w:val="00C44C15"/>
    <w:rsid w:val="00C45C7F"/>
    <w:rsid w:val="00C45DAD"/>
    <w:rsid w:val="00C463D3"/>
    <w:rsid w:val="00C46528"/>
    <w:rsid w:val="00C46E20"/>
    <w:rsid w:val="00C46F98"/>
    <w:rsid w:val="00C50C32"/>
    <w:rsid w:val="00C51027"/>
    <w:rsid w:val="00C51408"/>
    <w:rsid w:val="00C53471"/>
    <w:rsid w:val="00C535A9"/>
    <w:rsid w:val="00C54349"/>
    <w:rsid w:val="00C5564F"/>
    <w:rsid w:val="00C55C44"/>
    <w:rsid w:val="00C5672C"/>
    <w:rsid w:val="00C60A12"/>
    <w:rsid w:val="00C60F37"/>
    <w:rsid w:val="00C6156B"/>
    <w:rsid w:val="00C61692"/>
    <w:rsid w:val="00C6244E"/>
    <w:rsid w:val="00C62561"/>
    <w:rsid w:val="00C64086"/>
    <w:rsid w:val="00C64AB8"/>
    <w:rsid w:val="00C64D26"/>
    <w:rsid w:val="00C661E8"/>
    <w:rsid w:val="00C66CCA"/>
    <w:rsid w:val="00C67306"/>
    <w:rsid w:val="00C70F4F"/>
    <w:rsid w:val="00C73E9B"/>
    <w:rsid w:val="00C75350"/>
    <w:rsid w:val="00C75849"/>
    <w:rsid w:val="00C75C74"/>
    <w:rsid w:val="00C76D7F"/>
    <w:rsid w:val="00C80F8F"/>
    <w:rsid w:val="00C81695"/>
    <w:rsid w:val="00C816C0"/>
    <w:rsid w:val="00C81E10"/>
    <w:rsid w:val="00C8254D"/>
    <w:rsid w:val="00C83266"/>
    <w:rsid w:val="00C842C6"/>
    <w:rsid w:val="00C844F9"/>
    <w:rsid w:val="00C84B12"/>
    <w:rsid w:val="00C84DC6"/>
    <w:rsid w:val="00C86855"/>
    <w:rsid w:val="00C86BC6"/>
    <w:rsid w:val="00C86E87"/>
    <w:rsid w:val="00C871A9"/>
    <w:rsid w:val="00C873C8"/>
    <w:rsid w:val="00C91CF5"/>
    <w:rsid w:val="00C9222C"/>
    <w:rsid w:val="00C927D0"/>
    <w:rsid w:val="00C92EC5"/>
    <w:rsid w:val="00C9363E"/>
    <w:rsid w:val="00C93812"/>
    <w:rsid w:val="00C9401C"/>
    <w:rsid w:val="00C94352"/>
    <w:rsid w:val="00C94C14"/>
    <w:rsid w:val="00C94E42"/>
    <w:rsid w:val="00C94E6B"/>
    <w:rsid w:val="00C96203"/>
    <w:rsid w:val="00C96DBB"/>
    <w:rsid w:val="00C970C2"/>
    <w:rsid w:val="00C9763E"/>
    <w:rsid w:val="00CA168C"/>
    <w:rsid w:val="00CA5417"/>
    <w:rsid w:val="00CA6956"/>
    <w:rsid w:val="00CA6A6B"/>
    <w:rsid w:val="00CA7411"/>
    <w:rsid w:val="00CA7507"/>
    <w:rsid w:val="00CA7BD0"/>
    <w:rsid w:val="00CB0099"/>
    <w:rsid w:val="00CB098F"/>
    <w:rsid w:val="00CB0F36"/>
    <w:rsid w:val="00CB10B1"/>
    <w:rsid w:val="00CB1882"/>
    <w:rsid w:val="00CB2149"/>
    <w:rsid w:val="00CB294E"/>
    <w:rsid w:val="00CB2F7B"/>
    <w:rsid w:val="00CB324B"/>
    <w:rsid w:val="00CB40B7"/>
    <w:rsid w:val="00CB4BAB"/>
    <w:rsid w:val="00CB50F3"/>
    <w:rsid w:val="00CB584B"/>
    <w:rsid w:val="00CB5987"/>
    <w:rsid w:val="00CB7656"/>
    <w:rsid w:val="00CB7FD3"/>
    <w:rsid w:val="00CC0250"/>
    <w:rsid w:val="00CC07FE"/>
    <w:rsid w:val="00CC09CD"/>
    <w:rsid w:val="00CC16FD"/>
    <w:rsid w:val="00CC1F1A"/>
    <w:rsid w:val="00CC2C17"/>
    <w:rsid w:val="00CC2D8C"/>
    <w:rsid w:val="00CC2E13"/>
    <w:rsid w:val="00CC37A6"/>
    <w:rsid w:val="00CC4698"/>
    <w:rsid w:val="00CC4EDE"/>
    <w:rsid w:val="00CC5F9F"/>
    <w:rsid w:val="00CC6102"/>
    <w:rsid w:val="00CD0DA1"/>
    <w:rsid w:val="00CD108D"/>
    <w:rsid w:val="00CD1EE7"/>
    <w:rsid w:val="00CD25F5"/>
    <w:rsid w:val="00CD3C3E"/>
    <w:rsid w:val="00CD50A1"/>
    <w:rsid w:val="00CD523E"/>
    <w:rsid w:val="00CD5DD7"/>
    <w:rsid w:val="00CD76CE"/>
    <w:rsid w:val="00CE07FD"/>
    <w:rsid w:val="00CE0E85"/>
    <w:rsid w:val="00CE288B"/>
    <w:rsid w:val="00CE31D8"/>
    <w:rsid w:val="00CE3399"/>
    <w:rsid w:val="00CE3830"/>
    <w:rsid w:val="00CE4016"/>
    <w:rsid w:val="00CE4E4B"/>
    <w:rsid w:val="00CE52DE"/>
    <w:rsid w:val="00CE53B8"/>
    <w:rsid w:val="00CE587A"/>
    <w:rsid w:val="00CE5AC0"/>
    <w:rsid w:val="00CE722B"/>
    <w:rsid w:val="00CF0CED"/>
    <w:rsid w:val="00CF11CF"/>
    <w:rsid w:val="00CF14E7"/>
    <w:rsid w:val="00CF1892"/>
    <w:rsid w:val="00CF42F5"/>
    <w:rsid w:val="00CF50AC"/>
    <w:rsid w:val="00CF50C4"/>
    <w:rsid w:val="00CF603C"/>
    <w:rsid w:val="00CF60E2"/>
    <w:rsid w:val="00CF61A5"/>
    <w:rsid w:val="00CF6A8A"/>
    <w:rsid w:val="00CF6B91"/>
    <w:rsid w:val="00CF7FDE"/>
    <w:rsid w:val="00D001A2"/>
    <w:rsid w:val="00D00FD0"/>
    <w:rsid w:val="00D02CAE"/>
    <w:rsid w:val="00D0325D"/>
    <w:rsid w:val="00D039B7"/>
    <w:rsid w:val="00D03A02"/>
    <w:rsid w:val="00D047BD"/>
    <w:rsid w:val="00D04C87"/>
    <w:rsid w:val="00D04E6F"/>
    <w:rsid w:val="00D05044"/>
    <w:rsid w:val="00D05191"/>
    <w:rsid w:val="00D05292"/>
    <w:rsid w:val="00D052E8"/>
    <w:rsid w:val="00D05976"/>
    <w:rsid w:val="00D061C0"/>
    <w:rsid w:val="00D06564"/>
    <w:rsid w:val="00D0698D"/>
    <w:rsid w:val="00D0758C"/>
    <w:rsid w:val="00D078BF"/>
    <w:rsid w:val="00D07BDD"/>
    <w:rsid w:val="00D07F5F"/>
    <w:rsid w:val="00D10299"/>
    <w:rsid w:val="00D10A4C"/>
    <w:rsid w:val="00D10E33"/>
    <w:rsid w:val="00D110D6"/>
    <w:rsid w:val="00D12906"/>
    <w:rsid w:val="00D12B30"/>
    <w:rsid w:val="00D12B7C"/>
    <w:rsid w:val="00D1320E"/>
    <w:rsid w:val="00D143F6"/>
    <w:rsid w:val="00D149B3"/>
    <w:rsid w:val="00D159B6"/>
    <w:rsid w:val="00D167B9"/>
    <w:rsid w:val="00D2093C"/>
    <w:rsid w:val="00D216DA"/>
    <w:rsid w:val="00D21ECA"/>
    <w:rsid w:val="00D22ABA"/>
    <w:rsid w:val="00D231C9"/>
    <w:rsid w:val="00D23483"/>
    <w:rsid w:val="00D23AD9"/>
    <w:rsid w:val="00D24AC4"/>
    <w:rsid w:val="00D24B74"/>
    <w:rsid w:val="00D24CFA"/>
    <w:rsid w:val="00D25870"/>
    <w:rsid w:val="00D27107"/>
    <w:rsid w:val="00D27B01"/>
    <w:rsid w:val="00D31498"/>
    <w:rsid w:val="00D3168B"/>
    <w:rsid w:val="00D32059"/>
    <w:rsid w:val="00D33B37"/>
    <w:rsid w:val="00D3544A"/>
    <w:rsid w:val="00D35BE5"/>
    <w:rsid w:val="00D37F87"/>
    <w:rsid w:val="00D40521"/>
    <w:rsid w:val="00D40FEF"/>
    <w:rsid w:val="00D4122E"/>
    <w:rsid w:val="00D43704"/>
    <w:rsid w:val="00D43F76"/>
    <w:rsid w:val="00D45804"/>
    <w:rsid w:val="00D459E0"/>
    <w:rsid w:val="00D45ECC"/>
    <w:rsid w:val="00D46DCF"/>
    <w:rsid w:val="00D47811"/>
    <w:rsid w:val="00D47BB2"/>
    <w:rsid w:val="00D47EA8"/>
    <w:rsid w:val="00D50A85"/>
    <w:rsid w:val="00D50C5A"/>
    <w:rsid w:val="00D51563"/>
    <w:rsid w:val="00D52B2C"/>
    <w:rsid w:val="00D52DFD"/>
    <w:rsid w:val="00D5606E"/>
    <w:rsid w:val="00D560CE"/>
    <w:rsid w:val="00D56B1F"/>
    <w:rsid w:val="00D572A0"/>
    <w:rsid w:val="00D57881"/>
    <w:rsid w:val="00D60B70"/>
    <w:rsid w:val="00D60F15"/>
    <w:rsid w:val="00D6199F"/>
    <w:rsid w:val="00D61D94"/>
    <w:rsid w:val="00D62C81"/>
    <w:rsid w:val="00D63BCB"/>
    <w:rsid w:val="00D6425C"/>
    <w:rsid w:val="00D65685"/>
    <w:rsid w:val="00D65EAE"/>
    <w:rsid w:val="00D65F97"/>
    <w:rsid w:val="00D706B5"/>
    <w:rsid w:val="00D706B6"/>
    <w:rsid w:val="00D70BF6"/>
    <w:rsid w:val="00D71D32"/>
    <w:rsid w:val="00D72716"/>
    <w:rsid w:val="00D733D7"/>
    <w:rsid w:val="00D741BE"/>
    <w:rsid w:val="00D74592"/>
    <w:rsid w:val="00D74E39"/>
    <w:rsid w:val="00D776AB"/>
    <w:rsid w:val="00D77845"/>
    <w:rsid w:val="00D8021B"/>
    <w:rsid w:val="00D804EF"/>
    <w:rsid w:val="00D80A19"/>
    <w:rsid w:val="00D81793"/>
    <w:rsid w:val="00D81E1A"/>
    <w:rsid w:val="00D826F9"/>
    <w:rsid w:val="00D8270D"/>
    <w:rsid w:val="00D82EEA"/>
    <w:rsid w:val="00D8342F"/>
    <w:rsid w:val="00D83FE4"/>
    <w:rsid w:val="00D840DA"/>
    <w:rsid w:val="00D84676"/>
    <w:rsid w:val="00D855ED"/>
    <w:rsid w:val="00D85BCE"/>
    <w:rsid w:val="00D87611"/>
    <w:rsid w:val="00D908B5"/>
    <w:rsid w:val="00D915C7"/>
    <w:rsid w:val="00D921A0"/>
    <w:rsid w:val="00D9250D"/>
    <w:rsid w:val="00D93667"/>
    <w:rsid w:val="00D93A7E"/>
    <w:rsid w:val="00D93A87"/>
    <w:rsid w:val="00D93B0C"/>
    <w:rsid w:val="00D9459A"/>
    <w:rsid w:val="00D960B2"/>
    <w:rsid w:val="00D979DC"/>
    <w:rsid w:val="00D97D92"/>
    <w:rsid w:val="00DA01D4"/>
    <w:rsid w:val="00DA1F16"/>
    <w:rsid w:val="00DA237E"/>
    <w:rsid w:val="00DA29FB"/>
    <w:rsid w:val="00DA3FE1"/>
    <w:rsid w:val="00DA5A45"/>
    <w:rsid w:val="00DA5ABF"/>
    <w:rsid w:val="00DA6908"/>
    <w:rsid w:val="00DA7F56"/>
    <w:rsid w:val="00DB00CF"/>
    <w:rsid w:val="00DB0BB4"/>
    <w:rsid w:val="00DB3997"/>
    <w:rsid w:val="00DB3DB1"/>
    <w:rsid w:val="00DB4214"/>
    <w:rsid w:val="00DC097A"/>
    <w:rsid w:val="00DC1534"/>
    <w:rsid w:val="00DC3876"/>
    <w:rsid w:val="00DC3AEA"/>
    <w:rsid w:val="00DC5484"/>
    <w:rsid w:val="00DC5EB7"/>
    <w:rsid w:val="00DC621C"/>
    <w:rsid w:val="00DC6249"/>
    <w:rsid w:val="00DC7819"/>
    <w:rsid w:val="00DC7A45"/>
    <w:rsid w:val="00DD0AEF"/>
    <w:rsid w:val="00DD1423"/>
    <w:rsid w:val="00DD2831"/>
    <w:rsid w:val="00DD438A"/>
    <w:rsid w:val="00DD5726"/>
    <w:rsid w:val="00DD61C9"/>
    <w:rsid w:val="00DD623B"/>
    <w:rsid w:val="00DD6EEB"/>
    <w:rsid w:val="00DE0EF4"/>
    <w:rsid w:val="00DE174B"/>
    <w:rsid w:val="00DE1C82"/>
    <w:rsid w:val="00DE3A61"/>
    <w:rsid w:val="00DE45F4"/>
    <w:rsid w:val="00DE47C0"/>
    <w:rsid w:val="00DE60D9"/>
    <w:rsid w:val="00DE7EF1"/>
    <w:rsid w:val="00DF017A"/>
    <w:rsid w:val="00DF03A3"/>
    <w:rsid w:val="00DF0BB4"/>
    <w:rsid w:val="00DF0C22"/>
    <w:rsid w:val="00DF1573"/>
    <w:rsid w:val="00DF1679"/>
    <w:rsid w:val="00DF2F01"/>
    <w:rsid w:val="00DF2F39"/>
    <w:rsid w:val="00DF3F26"/>
    <w:rsid w:val="00DF541C"/>
    <w:rsid w:val="00DF5467"/>
    <w:rsid w:val="00DF6181"/>
    <w:rsid w:val="00DF6504"/>
    <w:rsid w:val="00DF6814"/>
    <w:rsid w:val="00DF6868"/>
    <w:rsid w:val="00DF6C5E"/>
    <w:rsid w:val="00DF7B3F"/>
    <w:rsid w:val="00E007CB"/>
    <w:rsid w:val="00E00F67"/>
    <w:rsid w:val="00E0287F"/>
    <w:rsid w:val="00E03F11"/>
    <w:rsid w:val="00E047C6"/>
    <w:rsid w:val="00E05E29"/>
    <w:rsid w:val="00E103B6"/>
    <w:rsid w:val="00E10CCB"/>
    <w:rsid w:val="00E11EBD"/>
    <w:rsid w:val="00E123C9"/>
    <w:rsid w:val="00E1260D"/>
    <w:rsid w:val="00E12D7E"/>
    <w:rsid w:val="00E1358F"/>
    <w:rsid w:val="00E136EC"/>
    <w:rsid w:val="00E13925"/>
    <w:rsid w:val="00E14517"/>
    <w:rsid w:val="00E14601"/>
    <w:rsid w:val="00E14D1F"/>
    <w:rsid w:val="00E14DBB"/>
    <w:rsid w:val="00E1524D"/>
    <w:rsid w:val="00E15E4E"/>
    <w:rsid w:val="00E16023"/>
    <w:rsid w:val="00E16100"/>
    <w:rsid w:val="00E16310"/>
    <w:rsid w:val="00E16328"/>
    <w:rsid w:val="00E163AF"/>
    <w:rsid w:val="00E20E89"/>
    <w:rsid w:val="00E2132F"/>
    <w:rsid w:val="00E23D89"/>
    <w:rsid w:val="00E24E4D"/>
    <w:rsid w:val="00E24F85"/>
    <w:rsid w:val="00E25A60"/>
    <w:rsid w:val="00E25D4C"/>
    <w:rsid w:val="00E25E20"/>
    <w:rsid w:val="00E2659B"/>
    <w:rsid w:val="00E26838"/>
    <w:rsid w:val="00E314EC"/>
    <w:rsid w:val="00E31D2E"/>
    <w:rsid w:val="00E34113"/>
    <w:rsid w:val="00E345AA"/>
    <w:rsid w:val="00E35384"/>
    <w:rsid w:val="00E35B81"/>
    <w:rsid w:val="00E35BD2"/>
    <w:rsid w:val="00E35F03"/>
    <w:rsid w:val="00E36177"/>
    <w:rsid w:val="00E3654A"/>
    <w:rsid w:val="00E367EC"/>
    <w:rsid w:val="00E36E81"/>
    <w:rsid w:val="00E3765C"/>
    <w:rsid w:val="00E41C81"/>
    <w:rsid w:val="00E422BF"/>
    <w:rsid w:val="00E43592"/>
    <w:rsid w:val="00E44B60"/>
    <w:rsid w:val="00E45EDB"/>
    <w:rsid w:val="00E460F2"/>
    <w:rsid w:val="00E460FA"/>
    <w:rsid w:val="00E46290"/>
    <w:rsid w:val="00E4667C"/>
    <w:rsid w:val="00E47177"/>
    <w:rsid w:val="00E477FE"/>
    <w:rsid w:val="00E478CD"/>
    <w:rsid w:val="00E479E7"/>
    <w:rsid w:val="00E50685"/>
    <w:rsid w:val="00E51659"/>
    <w:rsid w:val="00E51E84"/>
    <w:rsid w:val="00E52C4B"/>
    <w:rsid w:val="00E5389B"/>
    <w:rsid w:val="00E54B14"/>
    <w:rsid w:val="00E55270"/>
    <w:rsid w:val="00E5669B"/>
    <w:rsid w:val="00E5745A"/>
    <w:rsid w:val="00E60204"/>
    <w:rsid w:val="00E607BC"/>
    <w:rsid w:val="00E60B31"/>
    <w:rsid w:val="00E62A2D"/>
    <w:rsid w:val="00E62AC9"/>
    <w:rsid w:val="00E63079"/>
    <w:rsid w:val="00E6358E"/>
    <w:rsid w:val="00E63771"/>
    <w:rsid w:val="00E64032"/>
    <w:rsid w:val="00E67813"/>
    <w:rsid w:val="00E67D1F"/>
    <w:rsid w:val="00E705B0"/>
    <w:rsid w:val="00E7328B"/>
    <w:rsid w:val="00E73290"/>
    <w:rsid w:val="00E73702"/>
    <w:rsid w:val="00E73880"/>
    <w:rsid w:val="00E743B1"/>
    <w:rsid w:val="00E74578"/>
    <w:rsid w:val="00E75C9F"/>
    <w:rsid w:val="00E77899"/>
    <w:rsid w:val="00E77DA1"/>
    <w:rsid w:val="00E77E69"/>
    <w:rsid w:val="00E81C8E"/>
    <w:rsid w:val="00E8220C"/>
    <w:rsid w:val="00E8240C"/>
    <w:rsid w:val="00E8336B"/>
    <w:rsid w:val="00E83807"/>
    <w:rsid w:val="00E8516F"/>
    <w:rsid w:val="00E8686C"/>
    <w:rsid w:val="00E86A18"/>
    <w:rsid w:val="00E86D8E"/>
    <w:rsid w:val="00E870C2"/>
    <w:rsid w:val="00E873D7"/>
    <w:rsid w:val="00E90863"/>
    <w:rsid w:val="00E90FFB"/>
    <w:rsid w:val="00E91603"/>
    <w:rsid w:val="00E91668"/>
    <w:rsid w:val="00E92652"/>
    <w:rsid w:val="00E933CF"/>
    <w:rsid w:val="00E945A0"/>
    <w:rsid w:val="00E95095"/>
    <w:rsid w:val="00E95CBB"/>
    <w:rsid w:val="00E963DA"/>
    <w:rsid w:val="00E9640B"/>
    <w:rsid w:val="00E9645A"/>
    <w:rsid w:val="00E9671C"/>
    <w:rsid w:val="00E967ED"/>
    <w:rsid w:val="00E97791"/>
    <w:rsid w:val="00E97C23"/>
    <w:rsid w:val="00E97C84"/>
    <w:rsid w:val="00EA0AEA"/>
    <w:rsid w:val="00EA10EA"/>
    <w:rsid w:val="00EA19A9"/>
    <w:rsid w:val="00EA1D47"/>
    <w:rsid w:val="00EA2D4D"/>
    <w:rsid w:val="00EA2D9E"/>
    <w:rsid w:val="00EA362B"/>
    <w:rsid w:val="00EA3AFF"/>
    <w:rsid w:val="00EA3D14"/>
    <w:rsid w:val="00EA4554"/>
    <w:rsid w:val="00EA54B5"/>
    <w:rsid w:val="00EA622E"/>
    <w:rsid w:val="00EA7021"/>
    <w:rsid w:val="00EA752C"/>
    <w:rsid w:val="00EB00CA"/>
    <w:rsid w:val="00EB0444"/>
    <w:rsid w:val="00EB0FAF"/>
    <w:rsid w:val="00EB262D"/>
    <w:rsid w:val="00EB2B03"/>
    <w:rsid w:val="00EB335C"/>
    <w:rsid w:val="00EB4797"/>
    <w:rsid w:val="00EB5BEC"/>
    <w:rsid w:val="00EB5F5A"/>
    <w:rsid w:val="00EB620A"/>
    <w:rsid w:val="00EB63DF"/>
    <w:rsid w:val="00EB698B"/>
    <w:rsid w:val="00EB6EC3"/>
    <w:rsid w:val="00EB6FB1"/>
    <w:rsid w:val="00EB724A"/>
    <w:rsid w:val="00EB7300"/>
    <w:rsid w:val="00EB78A8"/>
    <w:rsid w:val="00EC150D"/>
    <w:rsid w:val="00EC2285"/>
    <w:rsid w:val="00EC265F"/>
    <w:rsid w:val="00EC63E6"/>
    <w:rsid w:val="00EC7570"/>
    <w:rsid w:val="00ED0233"/>
    <w:rsid w:val="00ED14A5"/>
    <w:rsid w:val="00ED223D"/>
    <w:rsid w:val="00ED22A3"/>
    <w:rsid w:val="00ED232F"/>
    <w:rsid w:val="00ED290A"/>
    <w:rsid w:val="00ED29C7"/>
    <w:rsid w:val="00ED35A8"/>
    <w:rsid w:val="00ED52F5"/>
    <w:rsid w:val="00ED6110"/>
    <w:rsid w:val="00ED7FD2"/>
    <w:rsid w:val="00EE16C3"/>
    <w:rsid w:val="00EE2138"/>
    <w:rsid w:val="00EE346A"/>
    <w:rsid w:val="00EE3E6E"/>
    <w:rsid w:val="00EE472A"/>
    <w:rsid w:val="00EE778B"/>
    <w:rsid w:val="00EF1553"/>
    <w:rsid w:val="00EF1737"/>
    <w:rsid w:val="00EF1DD9"/>
    <w:rsid w:val="00EF1DDB"/>
    <w:rsid w:val="00EF1FFB"/>
    <w:rsid w:val="00EF200A"/>
    <w:rsid w:val="00EF21A9"/>
    <w:rsid w:val="00EF2747"/>
    <w:rsid w:val="00EF2A8B"/>
    <w:rsid w:val="00EF3410"/>
    <w:rsid w:val="00EF3F40"/>
    <w:rsid w:val="00EF4A28"/>
    <w:rsid w:val="00EF4B33"/>
    <w:rsid w:val="00EF4C40"/>
    <w:rsid w:val="00EF58C2"/>
    <w:rsid w:val="00EF5B44"/>
    <w:rsid w:val="00EF739E"/>
    <w:rsid w:val="00F02A1A"/>
    <w:rsid w:val="00F04403"/>
    <w:rsid w:val="00F04C48"/>
    <w:rsid w:val="00F050B1"/>
    <w:rsid w:val="00F0683D"/>
    <w:rsid w:val="00F06938"/>
    <w:rsid w:val="00F069E8"/>
    <w:rsid w:val="00F06F5E"/>
    <w:rsid w:val="00F06F66"/>
    <w:rsid w:val="00F076EC"/>
    <w:rsid w:val="00F07B2C"/>
    <w:rsid w:val="00F11019"/>
    <w:rsid w:val="00F1141B"/>
    <w:rsid w:val="00F11617"/>
    <w:rsid w:val="00F11AB4"/>
    <w:rsid w:val="00F128B5"/>
    <w:rsid w:val="00F13747"/>
    <w:rsid w:val="00F13D53"/>
    <w:rsid w:val="00F14AE6"/>
    <w:rsid w:val="00F14C31"/>
    <w:rsid w:val="00F14F0D"/>
    <w:rsid w:val="00F15995"/>
    <w:rsid w:val="00F165C2"/>
    <w:rsid w:val="00F1682E"/>
    <w:rsid w:val="00F16FE2"/>
    <w:rsid w:val="00F17CC2"/>
    <w:rsid w:val="00F20295"/>
    <w:rsid w:val="00F205A8"/>
    <w:rsid w:val="00F2210B"/>
    <w:rsid w:val="00F229EE"/>
    <w:rsid w:val="00F2338C"/>
    <w:rsid w:val="00F238D9"/>
    <w:rsid w:val="00F2522E"/>
    <w:rsid w:val="00F257F6"/>
    <w:rsid w:val="00F25B45"/>
    <w:rsid w:val="00F266B3"/>
    <w:rsid w:val="00F2683B"/>
    <w:rsid w:val="00F26CB6"/>
    <w:rsid w:val="00F27EF2"/>
    <w:rsid w:val="00F27FD8"/>
    <w:rsid w:val="00F30A51"/>
    <w:rsid w:val="00F313F2"/>
    <w:rsid w:val="00F3159B"/>
    <w:rsid w:val="00F31DED"/>
    <w:rsid w:val="00F321B8"/>
    <w:rsid w:val="00F32338"/>
    <w:rsid w:val="00F328C7"/>
    <w:rsid w:val="00F32CD2"/>
    <w:rsid w:val="00F32DDA"/>
    <w:rsid w:val="00F33DE6"/>
    <w:rsid w:val="00F33E11"/>
    <w:rsid w:val="00F34681"/>
    <w:rsid w:val="00F3642F"/>
    <w:rsid w:val="00F364E9"/>
    <w:rsid w:val="00F36E82"/>
    <w:rsid w:val="00F37116"/>
    <w:rsid w:val="00F37556"/>
    <w:rsid w:val="00F37D67"/>
    <w:rsid w:val="00F400FD"/>
    <w:rsid w:val="00F422ED"/>
    <w:rsid w:val="00F42854"/>
    <w:rsid w:val="00F42F67"/>
    <w:rsid w:val="00F437C6"/>
    <w:rsid w:val="00F43D06"/>
    <w:rsid w:val="00F43F22"/>
    <w:rsid w:val="00F444B3"/>
    <w:rsid w:val="00F44E83"/>
    <w:rsid w:val="00F45560"/>
    <w:rsid w:val="00F459F2"/>
    <w:rsid w:val="00F45BF6"/>
    <w:rsid w:val="00F45C1F"/>
    <w:rsid w:val="00F474F2"/>
    <w:rsid w:val="00F500C1"/>
    <w:rsid w:val="00F51776"/>
    <w:rsid w:val="00F51AF8"/>
    <w:rsid w:val="00F53867"/>
    <w:rsid w:val="00F53E74"/>
    <w:rsid w:val="00F543FB"/>
    <w:rsid w:val="00F544AE"/>
    <w:rsid w:val="00F547BA"/>
    <w:rsid w:val="00F556E5"/>
    <w:rsid w:val="00F55D8F"/>
    <w:rsid w:val="00F560BD"/>
    <w:rsid w:val="00F56683"/>
    <w:rsid w:val="00F5700E"/>
    <w:rsid w:val="00F57A9F"/>
    <w:rsid w:val="00F60C93"/>
    <w:rsid w:val="00F610B7"/>
    <w:rsid w:val="00F62A14"/>
    <w:rsid w:val="00F63A54"/>
    <w:rsid w:val="00F640B4"/>
    <w:rsid w:val="00F64237"/>
    <w:rsid w:val="00F663AD"/>
    <w:rsid w:val="00F666A3"/>
    <w:rsid w:val="00F666DE"/>
    <w:rsid w:val="00F673CB"/>
    <w:rsid w:val="00F700E8"/>
    <w:rsid w:val="00F70850"/>
    <w:rsid w:val="00F70D27"/>
    <w:rsid w:val="00F70E6A"/>
    <w:rsid w:val="00F711D5"/>
    <w:rsid w:val="00F71D53"/>
    <w:rsid w:val="00F7293C"/>
    <w:rsid w:val="00F73468"/>
    <w:rsid w:val="00F743D3"/>
    <w:rsid w:val="00F75A86"/>
    <w:rsid w:val="00F75EAB"/>
    <w:rsid w:val="00F76471"/>
    <w:rsid w:val="00F7719D"/>
    <w:rsid w:val="00F77248"/>
    <w:rsid w:val="00F77DB3"/>
    <w:rsid w:val="00F81498"/>
    <w:rsid w:val="00F8170D"/>
    <w:rsid w:val="00F822DB"/>
    <w:rsid w:val="00F8240F"/>
    <w:rsid w:val="00F846C3"/>
    <w:rsid w:val="00F8493F"/>
    <w:rsid w:val="00F84AED"/>
    <w:rsid w:val="00F85B68"/>
    <w:rsid w:val="00F87971"/>
    <w:rsid w:val="00F87CEA"/>
    <w:rsid w:val="00F903D0"/>
    <w:rsid w:val="00F91672"/>
    <w:rsid w:val="00F91FD0"/>
    <w:rsid w:val="00F942F5"/>
    <w:rsid w:val="00F95E78"/>
    <w:rsid w:val="00F969C6"/>
    <w:rsid w:val="00F970E0"/>
    <w:rsid w:val="00F9783C"/>
    <w:rsid w:val="00FA078C"/>
    <w:rsid w:val="00FA107A"/>
    <w:rsid w:val="00FA1CE6"/>
    <w:rsid w:val="00FA3094"/>
    <w:rsid w:val="00FA39B6"/>
    <w:rsid w:val="00FA3B23"/>
    <w:rsid w:val="00FA3F1B"/>
    <w:rsid w:val="00FA54E3"/>
    <w:rsid w:val="00FA5879"/>
    <w:rsid w:val="00FA5A9B"/>
    <w:rsid w:val="00FA5FC5"/>
    <w:rsid w:val="00FA5FF9"/>
    <w:rsid w:val="00FA6182"/>
    <w:rsid w:val="00FA6654"/>
    <w:rsid w:val="00FA6DCE"/>
    <w:rsid w:val="00FA7956"/>
    <w:rsid w:val="00FA796D"/>
    <w:rsid w:val="00FA7A9A"/>
    <w:rsid w:val="00FA7F6E"/>
    <w:rsid w:val="00FB02A1"/>
    <w:rsid w:val="00FB0C15"/>
    <w:rsid w:val="00FB2126"/>
    <w:rsid w:val="00FB22A9"/>
    <w:rsid w:val="00FB2322"/>
    <w:rsid w:val="00FB3793"/>
    <w:rsid w:val="00FB391F"/>
    <w:rsid w:val="00FB4BE6"/>
    <w:rsid w:val="00FB5A9B"/>
    <w:rsid w:val="00FB6581"/>
    <w:rsid w:val="00FB670F"/>
    <w:rsid w:val="00FB6826"/>
    <w:rsid w:val="00FB79B9"/>
    <w:rsid w:val="00FC03E4"/>
    <w:rsid w:val="00FC0CC3"/>
    <w:rsid w:val="00FC2C13"/>
    <w:rsid w:val="00FC2D42"/>
    <w:rsid w:val="00FC37D4"/>
    <w:rsid w:val="00FC3FBB"/>
    <w:rsid w:val="00FC4037"/>
    <w:rsid w:val="00FC4A82"/>
    <w:rsid w:val="00FC52D8"/>
    <w:rsid w:val="00FC5C53"/>
    <w:rsid w:val="00FD088D"/>
    <w:rsid w:val="00FD0BCE"/>
    <w:rsid w:val="00FD15A4"/>
    <w:rsid w:val="00FD2636"/>
    <w:rsid w:val="00FD318E"/>
    <w:rsid w:val="00FD3A13"/>
    <w:rsid w:val="00FD3C1C"/>
    <w:rsid w:val="00FD3C89"/>
    <w:rsid w:val="00FD448E"/>
    <w:rsid w:val="00FD48B9"/>
    <w:rsid w:val="00FD49E5"/>
    <w:rsid w:val="00FD50C7"/>
    <w:rsid w:val="00FD5378"/>
    <w:rsid w:val="00FD7177"/>
    <w:rsid w:val="00FE1C73"/>
    <w:rsid w:val="00FE1D31"/>
    <w:rsid w:val="00FE2768"/>
    <w:rsid w:val="00FE3D54"/>
    <w:rsid w:val="00FE428A"/>
    <w:rsid w:val="00FE43E4"/>
    <w:rsid w:val="00FE4E1B"/>
    <w:rsid w:val="00FE59F9"/>
    <w:rsid w:val="00FE5C85"/>
    <w:rsid w:val="00FE634B"/>
    <w:rsid w:val="00FE75E5"/>
    <w:rsid w:val="00FF023A"/>
    <w:rsid w:val="00FF0E54"/>
    <w:rsid w:val="00FF17DC"/>
    <w:rsid w:val="00FF1934"/>
    <w:rsid w:val="00FF2FED"/>
    <w:rsid w:val="00FF37C6"/>
    <w:rsid w:val="00FF394F"/>
    <w:rsid w:val="00FF39D4"/>
    <w:rsid w:val="00FF3EDB"/>
    <w:rsid w:val="00FF43DC"/>
    <w:rsid w:val="00FF49B3"/>
    <w:rsid w:val="00FF5749"/>
    <w:rsid w:val="00FF63B7"/>
    <w:rsid w:val="00FF64FA"/>
    <w:rsid w:val="00FF6743"/>
    <w:rsid w:val="00FF71C8"/>
    <w:rsid w:val="00FF72C7"/>
    <w:rsid w:val="00FF756A"/>
    <w:rsid w:val="00FF7B5B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489949C"/>
  <w15:chartTrackingRefBased/>
  <w15:docId w15:val="{4D8F8EC7-1FC1-4E89-83B8-377ECEBD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2A8A"/>
    <w:rPr>
      <w:rFonts w:ascii="Calibri" w:hAnsi="Calibri"/>
      <w:sz w:val="22"/>
      <w:szCs w:val="22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qFormat/>
    <w:pPr>
      <w:tabs>
        <w:tab w:val="num" w:pos="0"/>
      </w:tabs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qFormat/>
    <w:pPr>
      <w:keepNext/>
      <w:outlineLvl w:val="5"/>
    </w:pPr>
    <w:rPr>
      <w:rFonts w:ascii="Times New Roman" w:hAnsi="Times New Roman"/>
      <w:sz w:val="28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qFormat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pPr>
      <w:jc w:val="both"/>
    </w:pPr>
    <w:rPr>
      <w:sz w:val="24"/>
    </w:rPr>
  </w:style>
  <w:style w:type="paragraph" w:customStyle="1" w:styleId="Zkladntext21">
    <w:name w:val="Základní text 21"/>
    <w:basedOn w:val="Normln"/>
    <w:rPr>
      <w:sz w:val="24"/>
    </w:rPr>
  </w:style>
  <w:style w:type="paragraph" w:styleId="Zkladntextodsazen">
    <w:name w:val="Body Text Indent"/>
    <w:basedOn w:val="Normln"/>
    <w:link w:val="ZkladntextodsazenChar"/>
    <w:pPr>
      <w:ind w:left="426"/>
      <w:jc w:val="both"/>
    </w:pPr>
    <w:rPr>
      <w:rFonts w:ascii="Times New Roman" w:hAnsi="Times New Roman"/>
      <w:sz w:val="24"/>
      <w:szCs w:val="20"/>
      <w:lang w:val="x-none" w:eastAsia="x-none"/>
    </w:rPr>
  </w:style>
  <w:style w:type="paragraph" w:customStyle="1" w:styleId="dopis">
    <w:name w:val="dopis"/>
    <w:basedOn w:val="Normln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D87611"/>
    <w:pPr>
      <w:tabs>
        <w:tab w:val="left" w:pos="426"/>
        <w:tab w:val="right" w:leader="dot" w:pos="9060"/>
      </w:tabs>
      <w:spacing w:before="360" w:after="360"/>
    </w:pPr>
    <w:rPr>
      <w:rFonts w:ascii="Palatino Linotype" w:hAnsi="Palatino Linotype"/>
      <w:b/>
      <w:bCs/>
      <w:caps/>
      <w:sz w:val="24"/>
      <w:szCs w:val="24"/>
      <w:u w:val="singl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Odkaznakoment">
    <w:name w:val="annotation reference"/>
    <w:unhideWhenUsed/>
    <w:rPr>
      <w:sz w:val="16"/>
      <w:szCs w:val="16"/>
    </w:rPr>
  </w:style>
  <w:style w:type="paragraph" w:styleId="Textkomente">
    <w:name w:val="annotation text"/>
    <w:basedOn w:val="Normln"/>
    <w:link w:val="TextkomenteChar1"/>
    <w:unhideWhenUsed/>
  </w:style>
  <w:style w:type="character" w:customStyle="1" w:styleId="TextkomenteChar">
    <w:name w:val="Text komentáře Char"/>
    <w:basedOn w:val="Standardnpsmoodstavce"/>
  </w:style>
  <w:style w:type="paragraph" w:styleId="Pedmtkomente">
    <w:name w:val="annotation subject"/>
    <w:basedOn w:val="Textkomente"/>
    <w:next w:val="Textkomente"/>
    <w:uiPriority w:val="99"/>
    <w:semiHidden/>
    <w:unhideWhenUsed/>
    <w:rPr>
      <w:b/>
      <w:bCs/>
    </w:rPr>
  </w:style>
  <w:style w:type="character" w:customStyle="1" w:styleId="PedmtkomenteChar">
    <w:name w:val="Předmět komentáře Char"/>
    <w:uiPriority w:val="99"/>
    <w:semiHidden/>
    <w:rPr>
      <w:b/>
      <w:bCs/>
    </w:rPr>
  </w:style>
  <w:style w:type="paragraph" w:styleId="Textbubliny">
    <w:name w:val="Balloon Text"/>
    <w:basedOn w:val="Normln"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Zkladntext2Char">
    <w:name w:val="Základní text 2 Char"/>
    <w:basedOn w:val="Standardnpsmoodstavce"/>
  </w:style>
  <w:style w:type="paragraph" w:customStyle="1" w:styleId="Styl2">
    <w:name w:val="Styl2"/>
    <w:basedOn w:val="Normln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  <w:jc w:val="both"/>
    </w:pPr>
    <w:rPr>
      <w:rFonts w:ascii="Palatino Linotype" w:hAnsi="Palatino Linotype" w:cs="Arial"/>
    </w:rPr>
  </w:style>
  <w:style w:type="paragraph" w:customStyle="1" w:styleId="Odstavecseseznamem1">
    <w:name w:val="Odstavec se seznamem1"/>
    <w:basedOn w:val="Normln"/>
    <w:qFormat/>
    <w:pPr>
      <w:spacing w:before="120" w:after="120" w:line="276" w:lineRule="auto"/>
      <w:ind w:left="720"/>
      <w:contextualSpacing/>
    </w:pPr>
    <w:rPr>
      <w:noProof/>
      <w:color w:val="595959"/>
      <w:lang w:eastAsia="en-US" w:bidi="en-US"/>
    </w:rPr>
  </w:style>
  <w:style w:type="paragraph" w:styleId="Revize">
    <w:name w:val="Revision"/>
    <w:hidden/>
    <w:uiPriority w:val="99"/>
    <w:semiHidden/>
  </w:style>
  <w:style w:type="paragraph" w:customStyle="1" w:styleId="listsmall">
    <w:name w:val="list_small"/>
    <w:basedOn w:val="Normln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Pr>
      <w:rFonts w:ascii="Courier New" w:hAnsi="Courier New"/>
      <w:sz w:val="20"/>
    </w:rPr>
  </w:style>
  <w:style w:type="paragraph" w:customStyle="1" w:styleId="Style3">
    <w:name w:val="Style 3"/>
    <w:basedOn w:val="Normln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Pr>
      <w:b/>
      <w:bCs/>
      <w:smallCaps/>
    </w:rPr>
  </w:style>
  <w:style w:type="paragraph" w:styleId="Obsah3">
    <w:name w:val="toc 3"/>
    <w:basedOn w:val="Normln"/>
    <w:next w:val="Normln"/>
    <w:autoRedefine/>
    <w:semiHidden/>
    <w:unhideWhenUsed/>
    <w:rPr>
      <w:smallCaps/>
    </w:rPr>
  </w:style>
  <w:style w:type="paragraph" w:styleId="Obsah4">
    <w:name w:val="toc 4"/>
    <w:basedOn w:val="Normln"/>
    <w:next w:val="Normln"/>
    <w:autoRedefine/>
    <w:semiHidden/>
    <w:unhideWhenUsed/>
  </w:style>
  <w:style w:type="paragraph" w:styleId="Obsah5">
    <w:name w:val="toc 5"/>
    <w:basedOn w:val="Normln"/>
    <w:next w:val="Normln"/>
    <w:autoRedefine/>
    <w:semiHidden/>
    <w:unhideWhenUsed/>
  </w:style>
  <w:style w:type="paragraph" w:styleId="Obsah6">
    <w:name w:val="toc 6"/>
    <w:basedOn w:val="Normln"/>
    <w:next w:val="Normln"/>
    <w:autoRedefine/>
    <w:semiHidden/>
    <w:unhideWhenUsed/>
  </w:style>
  <w:style w:type="paragraph" w:styleId="Obsah7">
    <w:name w:val="toc 7"/>
    <w:basedOn w:val="Normln"/>
    <w:next w:val="Normln"/>
    <w:autoRedefine/>
    <w:semiHidden/>
    <w:unhideWhenUsed/>
  </w:style>
  <w:style w:type="paragraph" w:styleId="Obsah8">
    <w:name w:val="toc 8"/>
    <w:basedOn w:val="Normln"/>
    <w:next w:val="Normln"/>
    <w:autoRedefine/>
    <w:semiHidden/>
    <w:unhideWhenUsed/>
  </w:style>
  <w:style w:type="paragraph" w:styleId="Obsah9">
    <w:name w:val="toc 9"/>
    <w:basedOn w:val="Normln"/>
    <w:next w:val="Normln"/>
    <w:autoRedefine/>
    <w:semiHidden/>
    <w:unhideWhenUsed/>
  </w:style>
  <w:style w:type="paragraph" w:styleId="Nadpisobsahu">
    <w:name w:val="TOC Heading"/>
    <w:basedOn w:val="Nadpis1"/>
    <w:next w:val="Normln"/>
    <w:qFormat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Pr>
      <w:rFonts w:ascii="Arial" w:hAnsi="Arial"/>
      <w:sz w:val="22"/>
    </w:rPr>
  </w:style>
  <w:style w:type="paragraph" w:customStyle="1" w:styleId="ListParagraph1">
    <w:name w:val="List Paragraph1"/>
    <w:basedOn w:val="Normln"/>
    <w:qFormat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noProof/>
      <w:color w:val="595959"/>
      <w:lang w:eastAsia="en-US" w:bidi="en-US"/>
    </w:rPr>
  </w:style>
  <w:style w:type="character" w:customStyle="1" w:styleId="platne1">
    <w:name w:val="platne1"/>
    <w:basedOn w:val="Standardnpsmoodstavce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Pr>
      <w:sz w:val="24"/>
    </w:rPr>
  </w:style>
  <w:style w:type="paragraph" w:customStyle="1" w:styleId="Textodstavce">
    <w:name w:val="Text odstavce"/>
    <w:basedOn w:val="Normln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pPr>
      <w:numPr>
        <w:ilvl w:val="8"/>
        <w:numId w:val="4"/>
      </w:num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p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</w:style>
  <w:style w:type="paragraph" w:styleId="Prosttext">
    <w:name w:val="Plain Text"/>
    <w:basedOn w:val="Normln"/>
    <w:uiPriority w:val="99"/>
    <w:unhideWhenUsed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Pr>
      <w:b/>
      <w:bCs/>
    </w:rPr>
  </w:style>
  <w:style w:type="paragraph" w:customStyle="1" w:styleId="Odrky1">
    <w:name w:val="Odrážky 1"/>
    <w:basedOn w:val="Zkladntext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</w:style>
  <w:style w:type="paragraph" w:customStyle="1" w:styleId="ACNormln">
    <w:name w:val="AC Normální"/>
    <w:basedOn w:val="Normln"/>
    <w:qFormat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</w:rPr>
  </w:style>
  <w:style w:type="character" w:customStyle="1" w:styleId="ACNormlnChar">
    <w:name w:val="AC Normální Char"/>
    <w:locked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CharCharCharCharCharChar">
    <w:name w:val="Char Char Char Char Char Char"/>
    <w:basedOn w:val="Normln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pPr>
      <w:keepLines/>
      <w:numPr>
        <w:numId w:val="5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Pr>
      <w:b/>
      <w:sz w:val="24"/>
    </w:rPr>
  </w:style>
  <w:style w:type="character" w:customStyle="1" w:styleId="ZkladntextChar">
    <w:name w:val="Základní text Char"/>
    <w:rPr>
      <w:sz w:val="24"/>
    </w:rPr>
  </w:style>
  <w:style w:type="paragraph" w:styleId="Nzev">
    <w:name w:val="Title"/>
    <w:basedOn w:val="Normln"/>
    <w:qFormat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Pr>
      <w:sz w:val="28"/>
    </w:rPr>
  </w:style>
  <w:style w:type="paragraph" w:customStyle="1" w:styleId="Smlouva-eslo">
    <w:name w:val="Smlouva-eíslo"/>
    <w:basedOn w:val="Normln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pPr>
      <w:widowControl w:val="0"/>
      <w:numPr>
        <w:numId w:val="6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pPr>
      <w:numPr>
        <w:ilvl w:val="12"/>
      </w:numPr>
      <w:ind w:left="357"/>
    </w:pPr>
    <w:rPr>
      <w:sz w:val="24"/>
    </w:rPr>
  </w:style>
  <w:style w:type="paragraph" w:customStyle="1" w:styleId="Podtitul">
    <w:name w:val="Podtitul"/>
    <w:aliases w:val="Subtitle"/>
    <w:basedOn w:val="Normln"/>
    <w:qFormat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Pr>
      <w:b/>
      <w:color w:val="000000"/>
      <w:sz w:val="28"/>
    </w:rPr>
  </w:style>
  <w:style w:type="paragraph" w:customStyle="1" w:styleId="Normln0">
    <w:name w:val="Norm‡ln’"/>
    <w:rPr>
      <w:sz w:val="24"/>
      <w:szCs w:val="24"/>
    </w:rPr>
  </w:style>
  <w:style w:type="paragraph" w:customStyle="1" w:styleId="JVS2">
    <w:name w:val="JVS_2"/>
    <w:basedOn w:val="Normln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Pr>
      <w:sz w:val="24"/>
    </w:rPr>
  </w:style>
  <w:style w:type="paragraph" w:styleId="Zkladntextodsazen3">
    <w:name w:val="Body Text Indent 3"/>
    <w:basedOn w:val="Normln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Pr>
      <w:i/>
      <w:iCs/>
      <w:sz w:val="24"/>
      <w:szCs w:val="24"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xl24">
    <w:name w:val="xl24"/>
    <w:basedOn w:val="Normln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Normln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ln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5">
    <w:name w:val="xl35"/>
    <w:basedOn w:val="Normln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6">
    <w:name w:val="xl36"/>
    <w:basedOn w:val="Normln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n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Normln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Normln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1">
    <w:name w:val="xl41"/>
    <w:basedOn w:val="Normln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">
    <w:name w:val="xl42"/>
    <w:basedOn w:val="Normln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n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4">
    <w:name w:val="xl44"/>
    <w:basedOn w:val="Normln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5">
    <w:name w:val="xl45"/>
    <w:basedOn w:val="Normln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6">
    <w:name w:val="xl46"/>
    <w:basedOn w:val="Normln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7">
    <w:name w:val="xl47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8">
    <w:name w:val="xl48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Normln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</w:rPr>
  </w:style>
  <w:style w:type="paragraph" w:customStyle="1" w:styleId="xl50">
    <w:name w:val="xl50"/>
    <w:basedOn w:val="Normln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NzevSmlouvy">
    <w:name w:val="NázevSmlouvy"/>
    <w:basedOn w:val="Zhlav"/>
    <w:next w:val="Normln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pPr>
      <w:numPr>
        <w:numId w:val="8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pPr>
      <w:widowControl/>
    </w:pPr>
    <w:rPr>
      <w:snapToGrid/>
    </w:rPr>
  </w:style>
  <w:style w:type="character" w:styleId="Zdraznn">
    <w:name w:val="Emphasis"/>
    <w:uiPriority w:val="20"/>
    <w:qFormat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qFormat/>
    <w:rsid w:val="0058425B"/>
    <w:pPr>
      <w:numPr>
        <w:ilvl w:val="1"/>
        <w:numId w:val="7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BodyText21">
    <w:name w:val="Body Text 21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9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3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BodyText31">
    <w:name w:val="Body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10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  <w:lang w:val="x-none" w:eastAsia="x-none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  <w:lang w:val="x-none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lainText1">
    <w:name w:val="Plain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zklad">
    <w:name w:val="základ"/>
    <w:basedOn w:val="Normln"/>
    <w:rsid w:val="00D07BDD"/>
    <w:pPr>
      <w:spacing w:before="60" w:after="120"/>
      <w:jc w:val="both"/>
    </w:pPr>
    <w:rPr>
      <w:iCs/>
      <w:sz w:val="24"/>
      <w:szCs w:val="24"/>
    </w:rPr>
  </w:style>
  <w:style w:type="paragraph" w:customStyle="1" w:styleId="NormlnSmlouva">
    <w:name w:val="Normální.Smlouva"/>
    <w:rsid w:val="00702895"/>
    <w:pPr>
      <w:widowControl w:val="0"/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unhideWhenUsed/>
    <w:rsid w:val="00C70F4F"/>
  </w:style>
  <w:style w:type="character" w:customStyle="1" w:styleId="TextpoznpodarouChar">
    <w:name w:val="Text pozn. pod čarou Char"/>
    <w:basedOn w:val="Standardnpsmoodstavce"/>
    <w:link w:val="Textpoznpodarou"/>
    <w:rsid w:val="00C70F4F"/>
  </w:style>
  <w:style w:type="character" w:styleId="Znakapoznpodarou">
    <w:name w:val="footnote reference"/>
    <w:unhideWhenUsed/>
    <w:rsid w:val="00C70F4F"/>
    <w:rPr>
      <w:vertAlign w:val="superscript"/>
    </w:rPr>
  </w:style>
  <w:style w:type="numbering" w:customStyle="1" w:styleId="G-odrky">
    <w:name w:val="G - odrážky"/>
    <w:rsid w:val="00CB4BAB"/>
    <w:pPr>
      <w:numPr>
        <w:numId w:val="13"/>
      </w:numPr>
    </w:pPr>
  </w:style>
  <w:style w:type="character" w:customStyle="1" w:styleId="st1">
    <w:name w:val="st1"/>
    <w:basedOn w:val="Standardnpsmoodstavce"/>
    <w:rsid w:val="00801DF5"/>
  </w:style>
  <w:style w:type="paragraph" w:customStyle="1" w:styleId="Styl4">
    <w:name w:val="Styl4"/>
    <w:basedOn w:val="Normln"/>
    <w:qFormat/>
    <w:rsid w:val="00801DF5"/>
    <w:pPr>
      <w:widowControl w:val="0"/>
      <w:numPr>
        <w:ilvl w:val="1"/>
        <w:numId w:val="12"/>
      </w:numPr>
      <w:spacing w:before="120" w:after="120" w:line="276" w:lineRule="auto"/>
      <w:jc w:val="both"/>
    </w:pPr>
    <w:rPr>
      <w:rFonts w:ascii="Palatino Linotype" w:hAnsi="Palatino Linotype" w:cs="Arial"/>
      <w:i/>
      <w:u w:val="single"/>
    </w:rPr>
  </w:style>
  <w:style w:type="paragraph" w:customStyle="1" w:styleId="odstavec">
    <w:name w:val="odstavec"/>
    <w:basedOn w:val="Normln"/>
    <w:rsid w:val="00FF17DC"/>
    <w:pPr>
      <w:spacing w:before="120"/>
      <w:ind w:firstLine="482"/>
      <w:jc w:val="both"/>
    </w:pPr>
    <w:rPr>
      <w:sz w:val="24"/>
      <w:szCs w:val="24"/>
    </w:rPr>
  </w:style>
  <w:style w:type="paragraph" w:customStyle="1" w:styleId="psmeno">
    <w:name w:val="písmeno"/>
    <w:basedOn w:val="slovanseznam"/>
    <w:rsid w:val="000D7323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slovanseznam">
    <w:name w:val="List Number"/>
    <w:basedOn w:val="Normln"/>
    <w:uiPriority w:val="99"/>
    <w:semiHidden/>
    <w:unhideWhenUsed/>
    <w:rsid w:val="000D7323"/>
    <w:pPr>
      <w:numPr>
        <w:numId w:val="14"/>
      </w:numPr>
      <w:contextualSpacing/>
    </w:pPr>
  </w:style>
  <w:style w:type="paragraph" w:customStyle="1" w:styleId="odsazfurt">
    <w:name w:val="odsaz furt"/>
    <w:basedOn w:val="Normln"/>
    <w:rsid w:val="004F5FBB"/>
    <w:pPr>
      <w:ind w:left="284"/>
      <w:jc w:val="both"/>
    </w:pPr>
    <w:rPr>
      <w:rFonts w:ascii="Tahoma" w:hAnsi="Tahoma"/>
      <w:color w:val="000000"/>
    </w:rPr>
  </w:style>
  <w:style w:type="paragraph" w:customStyle="1" w:styleId="Stylodsazfurt11bVlevo0cm">
    <w:name w:val="Styl odsaz furt + 11 b. Vlevo:  0 cm"/>
    <w:basedOn w:val="odsazfurt"/>
    <w:rsid w:val="00385080"/>
    <w:pPr>
      <w:spacing w:before="120"/>
      <w:ind w:left="0"/>
    </w:pPr>
  </w:style>
  <w:style w:type="character" w:customStyle="1" w:styleId="OdstavecseseznamemChar">
    <w:name w:val="Odstavec se seznamem Char"/>
    <w:link w:val="Odstavecseseznamem"/>
    <w:uiPriority w:val="34"/>
    <w:rsid w:val="00100ECF"/>
  </w:style>
  <w:style w:type="character" w:customStyle="1" w:styleId="cpvcode3">
    <w:name w:val="cpvcode3"/>
    <w:rsid w:val="00241FE3"/>
    <w:rPr>
      <w:color w:val="FF0000"/>
    </w:rPr>
  </w:style>
  <w:style w:type="paragraph" w:styleId="Bezmezer">
    <w:name w:val="No Spacing"/>
    <w:uiPriority w:val="1"/>
    <w:qFormat/>
    <w:rsid w:val="00ED7FD2"/>
    <w:pPr>
      <w:keepNext/>
      <w:keepLines/>
      <w:tabs>
        <w:tab w:val="left" w:pos="0"/>
      </w:tabs>
      <w:overflowPunct w:val="0"/>
      <w:autoSpaceDE w:val="0"/>
      <w:autoSpaceDN w:val="0"/>
      <w:adjustRightInd w:val="0"/>
      <w:snapToGrid w:val="0"/>
      <w:ind w:right="7"/>
      <w:jc w:val="both"/>
    </w:pPr>
    <w:rPr>
      <w:rFonts w:ascii="Arial" w:hAnsi="Arial" w:cs="Arial"/>
      <w:b/>
      <w:sz w:val="28"/>
      <w:szCs w:val="28"/>
    </w:rPr>
  </w:style>
  <w:style w:type="character" w:customStyle="1" w:styleId="preformatted">
    <w:name w:val="preformatted"/>
    <w:basedOn w:val="Standardnpsmoodstavce"/>
    <w:rsid w:val="00627296"/>
  </w:style>
  <w:style w:type="paragraph" w:customStyle="1" w:styleId="Styl5">
    <w:name w:val="Styl5"/>
    <w:basedOn w:val="Zkladntext"/>
    <w:qFormat/>
    <w:rsid w:val="003F55E1"/>
    <w:pPr>
      <w:widowControl w:val="0"/>
      <w:spacing w:before="120" w:after="120" w:line="276" w:lineRule="auto"/>
      <w:ind w:left="357"/>
    </w:pPr>
    <w:rPr>
      <w:rFonts w:ascii="Segoe UI" w:hAnsi="Segoe UI" w:cs="Segoe UI"/>
      <w:sz w:val="22"/>
    </w:rPr>
  </w:style>
  <w:style w:type="paragraph" w:styleId="Textvbloku">
    <w:name w:val="Block Text"/>
    <w:basedOn w:val="Normln"/>
    <w:rsid w:val="00561F38"/>
    <w:pPr>
      <w:spacing w:line="360" w:lineRule="auto"/>
      <w:ind w:left="851" w:right="851" w:firstLine="340"/>
      <w:jc w:val="both"/>
    </w:pPr>
    <w:rPr>
      <w:rFonts w:ascii="Verdana" w:hAnsi="Verdana"/>
      <w:sz w:val="20"/>
      <w:szCs w:val="24"/>
    </w:rPr>
  </w:style>
  <w:style w:type="paragraph" w:customStyle="1" w:styleId="Styl6">
    <w:name w:val="Styl6"/>
    <w:basedOn w:val="Zkladntext"/>
    <w:uiPriority w:val="99"/>
    <w:qFormat/>
    <w:rsid w:val="00843F16"/>
    <w:pPr>
      <w:keepLines/>
      <w:spacing w:before="120" w:after="120" w:line="276" w:lineRule="auto"/>
      <w:ind w:left="357"/>
    </w:pPr>
    <w:rPr>
      <w:rFonts w:ascii="Palatino Linotype" w:hAnsi="Palatino Linotype"/>
      <w:sz w:val="22"/>
    </w:rPr>
  </w:style>
  <w:style w:type="character" w:customStyle="1" w:styleId="nowrap">
    <w:name w:val="nowrap"/>
    <w:basedOn w:val="Standardnpsmoodstavce"/>
    <w:rsid w:val="0042362E"/>
  </w:style>
  <w:style w:type="character" w:customStyle="1" w:styleId="Nevyeenzmnka1">
    <w:name w:val="Nevyřešená zmínka1"/>
    <w:uiPriority w:val="99"/>
    <w:semiHidden/>
    <w:unhideWhenUsed/>
    <w:rsid w:val="00332F67"/>
    <w:rPr>
      <w:color w:val="605E5C"/>
      <w:shd w:val="clear" w:color="auto" w:fill="E1DFDD"/>
    </w:rPr>
  </w:style>
  <w:style w:type="character" w:customStyle="1" w:styleId="ng-binding">
    <w:name w:val="ng-binding"/>
    <w:rsid w:val="00141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893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1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756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715494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2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9316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4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5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119880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7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39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635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2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7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96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8724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3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4665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14979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1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43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3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255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36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8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46242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3665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01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36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17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2694726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03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4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hyperlink" Target="https://zakazky.pardubickykraj.cz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zakazky.pardubickykraj.cz/" TargetMode="External"/><Relationship Id="rId17" Type="http://schemas.openxmlformats.org/officeDocument/2006/relationships/hyperlink" Target="https://zakazky.pardubickykraj.cz/" TargetMode="Externa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yperlink" Target="http://www.ezak.cz/faq/pozadavky-na-system" TargetMode="External"/><Relationship Id="rId20" Type="http://schemas.openxmlformats.org/officeDocument/2006/relationships/hyperlink" Target="https://www.pardubickykraj.cz/poverenec-pro-ochranu-osobnich-udaj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azky.pardubickykraj.cz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zakazky.pardubickykraj.cz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zakazky.pardubickykraj.cz/" TargetMode="External"/><Relationship Id="rId19" Type="http://schemas.openxmlformats.org/officeDocument/2006/relationships/hyperlink" Target="https://www.pardubickykraj.cz/gdp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z@mt-legal.com" TargetMode="External"/><Relationship Id="rId14" Type="http://schemas.openxmlformats.org/officeDocument/2006/relationships/hyperlink" Target="https://zakazky.pardubickykraj.cz/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an%20&#352;ebesta\AppData\Local\Microsoft\Windows\Temporary%20Internet%20Files\Content.Outlook\BJN8ZM8Z\ZD_neopravnene_odbery_2009-2011_080903%20IV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689433-E280-4189-A693-4B1929A3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ZD_neopravnene_odbery_2009-2011_080903 IV</Template>
  <TotalTime>14</TotalTime>
  <Pages>16</Pages>
  <Words>4677</Words>
  <Characters>27597</Characters>
  <Application>Microsoft Office Word</Application>
  <DocSecurity>0</DocSecurity>
  <Lines>229</Lines>
  <Paragraphs>64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ZADÁVACÍ  DOKUMENTACE</vt:lpstr>
      <vt:lpstr>ZADÁVACÍ  DOKUMENTACE</vt:lpstr>
    </vt:vector>
  </TitlesOfParts>
  <Company>Pardubický kraj</Company>
  <LinksUpToDate>false</LinksUpToDate>
  <CharactersWithSpaces>32210</CharactersWithSpaces>
  <SharedDoc>false</SharedDoc>
  <HLinks>
    <vt:vector size="198" baseType="variant">
      <vt:variant>
        <vt:i4>3801136</vt:i4>
      </vt:variant>
      <vt:variant>
        <vt:i4>158</vt:i4>
      </vt:variant>
      <vt:variant>
        <vt:i4>0</vt:i4>
      </vt:variant>
      <vt:variant>
        <vt:i4>5</vt:i4>
      </vt:variant>
      <vt:variant>
        <vt:lpwstr>https://www.pardubickykraj.cz/poverenec-pro-ochranu-osobnich-udaju</vt:lpwstr>
      </vt:variant>
      <vt:variant>
        <vt:lpwstr/>
      </vt:variant>
      <vt:variant>
        <vt:i4>7798908</vt:i4>
      </vt:variant>
      <vt:variant>
        <vt:i4>155</vt:i4>
      </vt:variant>
      <vt:variant>
        <vt:i4>0</vt:i4>
      </vt:variant>
      <vt:variant>
        <vt:i4>5</vt:i4>
      </vt:variant>
      <vt:variant>
        <vt:lpwstr>https://www.pardubickykraj.cz/gdpr</vt:lpwstr>
      </vt:variant>
      <vt:variant>
        <vt:lpwstr/>
      </vt:variant>
      <vt:variant>
        <vt:i4>8192121</vt:i4>
      </vt:variant>
      <vt:variant>
        <vt:i4>152</vt:i4>
      </vt:variant>
      <vt:variant>
        <vt:i4>0</vt:i4>
      </vt:variant>
      <vt:variant>
        <vt:i4>5</vt:i4>
      </vt:variant>
      <vt:variant>
        <vt:lpwstr>https://zakazky.pardubickykraj.cz/</vt:lpwstr>
      </vt:variant>
      <vt:variant>
        <vt:lpwstr/>
      </vt:variant>
      <vt:variant>
        <vt:i4>8192121</vt:i4>
      </vt:variant>
      <vt:variant>
        <vt:i4>149</vt:i4>
      </vt:variant>
      <vt:variant>
        <vt:i4>0</vt:i4>
      </vt:variant>
      <vt:variant>
        <vt:i4>5</vt:i4>
      </vt:variant>
      <vt:variant>
        <vt:lpwstr>https://zakazky.pardubickykraj.cz/</vt:lpwstr>
      </vt:variant>
      <vt:variant>
        <vt:lpwstr/>
      </vt:variant>
      <vt:variant>
        <vt:i4>3014766</vt:i4>
      </vt:variant>
      <vt:variant>
        <vt:i4>146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8192121</vt:i4>
      </vt:variant>
      <vt:variant>
        <vt:i4>143</vt:i4>
      </vt:variant>
      <vt:variant>
        <vt:i4>0</vt:i4>
      </vt:variant>
      <vt:variant>
        <vt:i4>5</vt:i4>
      </vt:variant>
      <vt:variant>
        <vt:lpwstr>https://zakazky.pardubickykraj.cz/</vt:lpwstr>
      </vt:variant>
      <vt:variant>
        <vt:lpwstr/>
      </vt:variant>
      <vt:variant>
        <vt:i4>8192121</vt:i4>
      </vt:variant>
      <vt:variant>
        <vt:i4>140</vt:i4>
      </vt:variant>
      <vt:variant>
        <vt:i4>0</vt:i4>
      </vt:variant>
      <vt:variant>
        <vt:i4>5</vt:i4>
      </vt:variant>
      <vt:variant>
        <vt:lpwstr>https://zakazky.pardubickykraj.cz/</vt:lpwstr>
      </vt:variant>
      <vt:variant>
        <vt:lpwstr/>
      </vt:variant>
      <vt:variant>
        <vt:i4>3014766</vt:i4>
      </vt:variant>
      <vt:variant>
        <vt:i4>137</vt:i4>
      </vt:variant>
      <vt:variant>
        <vt:i4>0</vt:i4>
      </vt:variant>
      <vt:variant>
        <vt:i4>5</vt:i4>
      </vt:variant>
      <vt:variant>
        <vt:lpwstr>http://www.ezak.cz/faq/pozadavky-na-system</vt:lpwstr>
      </vt:variant>
      <vt:variant>
        <vt:lpwstr/>
      </vt:variant>
      <vt:variant>
        <vt:i4>8192121</vt:i4>
      </vt:variant>
      <vt:variant>
        <vt:i4>134</vt:i4>
      </vt:variant>
      <vt:variant>
        <vt:i4>0</vt:i4>
      </vt:variant>
      <vt:variant>
        <vt:i4>5</vt:i4>
      </vt:variant>
      <vt:variant>
        <vt:lpwstr>https://zakazky.pardubickykraj.cz/</vt:lpwstr>
      </vt:variant>
      <vt:variant>
        <vt:lpwstr/>
      </vt:variant>
      <vt:variant>
        <vt:i4>8192121</vt:i4>
      </vt:variant>
      <vt:variant>
        <vt:i4>131</vt:i4>
      </vt:variant>
      <vt:variant>
        <vt:i4>0</vt:i4>
      </vt:variant>
      <vt:variant>
        <vt:i4>5</vt:i4>
      </vt:variant>
      <vt:variant>
        <vt:lpwstr>https://zakazky.pardubickykraj.cz/</vt:lpwstr>
      </vt:variant>
      <vt:variant>
        <vt:lpwstr/>
      </vt:variant>
      <vt:variant>
        <vt:i4>8192121</vt:i4>
      </vt:variant>
      <vt:variant>
        <vt:i4>128</vt:i4>
      </vt:variant>
      <vt:variant>
        <vt:i4>0</vt:i4>
      </vt:variant>
      <vt:variant>
        <vt:i4>5</vt:i4>
      </vt:variant>
      <vt:variant>
        <vt:lpwstr>https://zakazky.pardubickykraj.cz/</vt:lpwstr>
      </vt:variant>
      <vt:variant>
        <vt:lpwstr/>
      </vt:variant>
      <vt:variant>
        <vt:i4>4784181</vt:i4>
      </vt:variant>
      <vt:variant>
        <vt:i4>125</vt:i4>
      </vt:variant>
      <vt:variant>
        <vt:i4>0</vt:i4>
      </vt:variant>
      <vt:variant>
        <vt:i4>5</vt:i4>
      </vt:variant>
      <vt:variant>
        <vt:lpwstr>mailto:vz@mt-legal.com</vt:lpwstr>
      </vt:variant>
      <vt:variant>
        <vt:lpwstr/>
      </vt:variant>
      <vt:variant>
        <vt:i4>6422640</vt:i4>
      </vt:variant>
      <vt:variant>
        <vt:i4>123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1900600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_Toc519841023</vt:lpwstr>
      </vt:variant>
      <vt:variant>
        <vt:i4>1900600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_Toc519841022</vt:lpwstr>
      </vt:variant>
      <vt:variant>
        <vt:i4>1900600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_Toc519841021</vt:lpwstr>
      </vt:variant>
      <vt:variant>
        <vt:i4>1900600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_Toc519841020</vt:lpwstr>
      </vt:variant>
      <vt:variant>
        <vt:i4>1966136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_Toc519841019</vt:lpwstr>
      </vt:variant>
      <vt:variant>
        <vt:i4>1966136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_Toc519841018</vt:lpwstr>
      </vt:variant>
      <vt:variant>
        <vt:i4>1966136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_Toc519841017</vt:lpwstr>
      </vt:variant>
      <vt:variant>
        <vt:i4>1966136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_Toc519841015</vt:lpwstr>
      </vt:variant>
      <vt:variant>
        <vt:i4>1966136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_Toc519841014</vt:lpwstr>
      </vt:variant>
      <vt:variant>
        <vt:i4>1966136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_Toc519841013</vt:lpwstr>
      </vt:variant>
      <vt:variant>
        <vt:i4>1966136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_Toc519841012</vt:lpwstr>
      </vt:variant>
      <vt:variant>
        <vt:i4>1966136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_Toc519841011</vt:lpwstr>
      </vt:variant>
      <vt:variant>
        <vt:i4>2031672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_Toc519841007</vt:lpwstr>
      </vt:variant>
      <vt:variant>
        <vt:i4>2031672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_Toc519841003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_Toc519841002</vt:lpwstr>
      </vt:variant>
      <vt:variant>
        <vt:i4>2031672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_Toc519841001</vt:lpwstr>
      </vt:variant>
      <vt:variant>
        <vt:i4>2031672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_Toc519841000</vt:lpwstr>
      </vt:variant>
      <vt:variant>
        <vt:i4>1507377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_Toc519840998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_Toc519840997</vt:lpwstr>
      </vt:variant>
      <vt:variant>
        <vt:i4>1507377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_Toc519840996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 DOKUMENTACE</dc:title>
  <dc:subject/>
  <dc:creator>MT Legal</dc:creator>
  <cp:keywords/>
  <cp:lastModifiedBy>Lenka Lelitovská</cp:lastModifiedBy>
  <cp:revision>13</cp:revision>
  <cp:lastPrinted>2017-12-11T11:47:00Z</cp:lastPrinted>
  <dcterms:created xsi:type="dcterms:W3CDTF">2018-09-19T12:29:00Z</dcterms:created>
  <dcterms:modified xsi:type="dcterms:W3CDTF">2019-04-09T19:32:00Z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/&gt;&lt;/NewXML&gt;&lt;ProjectUID&gt;6e9bd776-66e5-44a2-a030-3c41f2d1f3d1&lt;/ProjectUID&gt;&lt;OldXML&gt;&lt;PWSLinkDataSet xm</vt:lpwstr>
  </property>
  <property fmtid="{D5CDD505-2E9C-101B-9397-08002B2CF9AE}" pid="4" name="Status">
    <vt:lpwstr>Koncept</vt:lpwstr>
  </property>
  <property fmtid="{D5CDD505-2E9C-101B-9397-08002B2CF9AE}" pid="5" name="Owner">
    <vt:lpwstr/>
  </property>
</Properties>
</file>